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D992B" w14:textId="25EDB6D7" w:rsidR="00B06BB9" w:rsidRDefault="00B06BB9" w:rsidP="00B06BB9">
      <w:pPr>
        <w:pStyle w:val="Heading1"/>
        <w:rPr>
          <w:rFonts w:asciiTheme="minorHAnsi" w:eastAsiaTheme="minorEastAsia" w:hAnsiTheme="minorHAnsi" w:cstheme="minorBidi"/>
          <w:sz w:val="22"/>
          <w:szCs w:val="22"/>
        </w:rPr>
      </w:pPr>
      <w:r>
        <w:t>SoM VAJS dokumentide koostamise ja hoidmise juhend</w:t>
      </w:r>
    </w:p>
    <w:p w14:paraId="4CE2D87C" w14:textId="77777777" w:rsidR="008B7F46" w:rsidRPr="008B7F46" w:rsidRDefault="008B7F46" w:rsidP="008B7F46"/>
    <w:p w14:paraId="7129D7B5" w14:textId="6E64B24D" w:rsidR="00A019C9" w:rsidRPr="00BC7AAF" w:rsidRDefault="00A019C9" w:rsidP="004B2C6A">
      <w:pPr>
        <w:pStyle w:val="Heading2"/>
      </w:pPr>
      <w:r w:rsidRPr="00BC7AAF">
        <w:t>1. Eesmärk</w:t>
      </w:r>
      <w:r w:rsidR="008B7F46">
        <w:t xml:space="preserve"> ja üldsätted</w:t>
      </w:r>
    </w:p>
    <w:p w14:paraId="3CE444AF" w14:textId="77777777" w:rsidR="00B32A18" w:rsidRDefault="00B32A18" w:rsidP="00272164"/>
    <w:p w14:paraId="2FD78318" w14:textId="03D27BCE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38AD1139" w14:textId="77777777" w:rsidR="00F460CB" w:rsidRPr="00520F92" w:rsidRDefault="00F460CB" w:rsidP="00F460CB">
      <w:pPr>
        <w:rPr>
          <w:color w:val="000000"/>
          <w:szCs w:val="22"/>
        </w:rPr>
      </w:pPr>
      <w:r w:rsidRPr="00520F92">
        <w:rPr>
          <w:color w:val="000000"/>
          <w:szCs w:val="22"/>
        </w:rPr>
        <w:t>Sotsiaalministeeriumi (edaspidi ministeerium või SoM) ja valitsemisala juhtimissüsteemi (edaspidi VAJS) dokumentide koostamise ja hoidmise juhendi rakendamisega tagame töökorralduslike dokumentide ajakohasuse, arusaadavuse, süsteemsuse ning kehtivate dokumentide kättesaadavuse.</w:t>
      </w:r>
    </w:p>
    <w:p w14:paraId="0C2F6D45" w14:textId="77777777" w:rsidR="00472FF0" w:rsidRDefault="00472FF0" w:rsidP="00272164"/>
    <w:p w14:paraId="568445CC" w14:textId="16E5E283" w:rsidR="008B7F46" w:rsidRDefault="00DA1031" w:rsidP="004B2C6A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48A7DCB8" w14:textId="77777777" w:rsidR="005251DB" w:rsidRPr="00520F92" w:rsidRDefault="005251DB" w:rsidP="005251DB">
      <w:pPr>
        <w:shd w:val="clear" w:color="auto" w:fill="FFFFFF" w:themeFill="background1"/>
        <w:spacing w:after="100" w:line="276" w:lineRule="auto"/>
        <w:rPr>
          <w:color w:val="000000"/>
          <w:szCs w:val="22"/>
        </w:rPr>
      </w:pPr>
      <w:r w:rsidRPr="00520F92">
        <w:rPr>
          <w:color w:val="000000"/>
          <w:szCs w:val="22"/>
        </w:rPr>
        <w:t>Töökorralduslike dokumentide koostamise, uuendamise ja säilitamise nõudeid rakendatakse kõikidele VAJS dokumentidele (sh protsessid ja juhendid, vt tabel 2). Käesolev juhend hõlmab järgmisi etappe:</w:t>
      </w:r>
    </w:p>
    <w:p w14:paraId="6ACB6139" w14:textId="77777777" w:rsidR="005251DB" w:rsidRPr="00571AED" w:rsidRDefault="005251DB" w:rsidP="005251DB">
      <w:pPr>
        <w:shd w:val="clear" w:color="auto" w:fill="FFFFFF" w:themeFill="background1"/>
        <w:spacing w:after="100" w:line="276" w:lineRule="auto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et-EE"/>
        </w:rPr>
        <w:drawing>
          <wp:inline distT="0" distB="0" distL="0" distR="0" wp14:anchorId="2862D7C7" wp14:editId="72FCA70F">
            <wp:extent cx="6543675" cy="857250"/>
            <wp:effectExtent l="19050" t="0" r="9525" b="0"/>
            <wp:docPr id="1339086225" name="Skemaatiline 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75DB481" w14:textId="77777777" w:rsidR="005251DB" w:rsidRDefault="005251DB" w:rsidP="005251DB">
      <w:pPr>
        <w:shd w:val="clear" w:color="auto" w:fill="FFFFFF" w:themeFill="background1"/>
        <w:spacing w:after="100" w:line="276" w:lineRule="auto"/>
      </w:pPr>
      <w:r>
        <w:t>Kõik VAJS dokumendid kinnitab vastavalt dokumendi eesmärgile ja ulatusele kantsler või minister, vt tabel 1:</w:t>
      </w: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single" w:sz="2" w:space="0" w:color="498BFC" w:themeColor="accent1"/>
          <w:right w:val="none" w:sz="0" w:space="0" w:color="auto"/>
          <w:insideH w:val="single" w:sz="2" w:space="0" w:color="498BFC" w:themeColor="accent1"/>
          <w:insideV w:val="single" w:sz="2" w:space="0" w:color="498BFC" w:themeColor="accent1"/>
        </w:tblBorders>
        <w:tblLook w:val="04A0" w:firstRow="1" w:lastRow="0" w:firstColumn="1" w:lastColumn="0" w:noHBand="0" w:noVBand="1"/>
      </w:tblPr>
      <w:tblGrid>
        <w:gridCol w:w="3315"/>
        <w:gridCol w:w="2221"/>
        <w:gridCol w:w="2544"/>
        <w:gridCol w:w="1672"/>
      </w:tblGrid>
      <w:tr w:rsidR="005251DB" w14:paraId="299EAF0E" w14:textId="77777777" w:rsidTr="00946575">
        <w:tc>
          <w:tcPr>
            <w:tcW w:w="3315" w:type="dxa"/>
            <w:shd w:val="clear" w:color="auto" w:fill="DAE7FE" w:themeFill="accent1" w:themeFillTint="33"/>
            <w:vAlign w:val="center"/>
          </w:tcPr>
          <w:p w14:paraId="00E288D1" w14:textId="77777777" w:rsidR="005251DB" w:rsidRPr="00EE45D0" w:rsidRDefault="005251DB" w:rsidP="00946575">
            <w:pPr>
              <w:spacing w:after="100" w:line="276" w:lineRule="auto"/>
              <w:rPr>
                <w:b/>
                <w:bCs/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Liik</w:t>
            </w:r>
          </w:p>
        </w:tc>
        <w:tc>
          <w:tcPr>
            <w:tcW w:w="2221" w:type="dxa"/>
            <w:shd w:val="clear" w:color="auto" w:fill="DAE7FE" w:themeFill="accent1" w:themeFillTint="33"/>
            <w:vAlign w:val="center"/>
          </w:tcPr>
          <w:p w14:paraId="0DA76623" w14:textId="77777777" w:rsidR="005251DB" w:rsidRPr="00EE45D0" w:rsidRDefault="005251DB" w:rsidP="00946575">
            <w:pPr>
              <w:spacing w:after="100" w:line="276" w:lineRule="auto"/>
              <w:rPr>
                <w:b/>
                <w:bCs/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Kommenteerimine</w:t>
            </w:r>
          </w:p>
        </w:tc>
        <w:tc>
          <w:tcPr>
            <w:tcW w:w="2544" w:type="dxa"/>
            <w:shd w:val="clear" w:color="auto" w:fill="DAE7FE" w:themeFill="accent1" w:themeFillTint="33"/>
            <w:vAlign w:val="center"/>
          </w:tcPr>
          <w:p w14:paraId="6A0606A2" w14:textId="77777777" w:rsidR="005251DB" w:rsidRPr="00EE45D0" w:rsidRDefault="005251DB" w:rsidP="00946575">
            <w:pPr>
              <w:spacing w:after="100" w:line="276" w:lineRule="auto"/>
              <w:rPr>
                <w:b/>
                <w:bCs/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Kooskõlastamine</w:t>
            </w:r>
          </w:p>
        </w:tc>
        <w:tc>
          <w:tcPr>
            <w:tcW w:w="1672" w:type="dxa"/>
            <w:shd w:val="clear" w:color="auto" w:fill="DAE7FE" w:themeFill="accent1" w:themeFillTint="33"/>
            <w:vAlign w:val="center"/>
          </w:tcPr>
          <w:p w14:paraId="043969DB" w14:textId="77777777" w:rsidR="005251DB" w:rsidRPr="00EE45D0" w:rsidRDefault="005251DB" w:rsidP="00946575">
            <w:pPr>
              <w:spacing w:after="100" w:line="276" w:lineRule="auto"/>
              <w:rPr>
                <w:b/>
                <w:bCs/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Kinnitamine</w:t>
            </w:r>
          </w:p>
        </w:tc>
      </w:tr>
      <w:tr w:rsidR="0032186B" w14:paraId="0EBC708B" w14:textId="77777777" w:rsidTr="00946575">
        <w:tc>
          <w:tcPr>
            <w:tcW w:w="3315" w:type="dxa"/>
            <w:vAlign w:val="center"/>
          </w:tcPr>
          <w:p w14:paraId="47AE8447" w14:textId="7295AFB2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SoM sisemised töökorralduslikud dokumendid</w:t>
            </w:r>
            <w:r w:rsidRPr="00EE45D0">
              <w:rPr>
                <w:sz w:val="20"/>
                <w:szCs w:val="20"/>
              </w:rPr>
              <w:t>, mis kohalduvad ainult SoMile</w:t>
            </w:r>
            <w:r w:rsidR="00E70088">
              <w:rPr>
                <w:sz w:val="20"/>
                <w:szCs w:val="20"/>
              </w:rPr>
              <w:t xml:space="preserve">, v. a </w:t>
            </w:r>
            <w:r w:rsidR="00E70088" w:rsidRPr="00E70088">
              <w:rPr>
                <w:sz w:val="20"/>
                <w:szCs w:val="20"/>
              </w:rPr>
              <w:t>kui muudes õigusaktides ei ole ministeeriumi esindamise õigust antud ainuüksi ministrile</w:t>
            </w:r>
            <w:r w:rsidR="00E70088">
              <w:rPr>
                <w:sz w:val="20"/>
                <w:szCs w:val="20"/>
              </w:rPr>
              <w:t>.</w:t>
            </w:r>
          </w:p>
        </w:tc>
        <w:tc>
          <w:tcPr>
            <w:tcW w:w="2221" w:type="dxa"/>
            <w:vMerge w:val="restart"/>
            <w:vAlign w:val="center"/>
          </w:tcPr>
          <w:p w14:paraId="0D15699E" w14:textId="77777777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  <w:r w:rsidRPr="00EE45D0">
              <w:rPr>
                <w:sz w:val="20"/>
                <w:szCs w:val="20"/>
              </w:rPr>
              <w:t xml:space="preserve">Kõik asjasse puutuvad inimesed, sh </w:t>
            </w:r>
            <w:r w:rsidRPr="00EE45D0">
              <w:rPr>
                <w:b/>
                <w:bCs/>
                <w:sz w:val="20"/>
                <w:szCs w:val="20"/>
              </w:rPr>
              <w:t xml:space="preserve">SoM teenistujad </w:t>
            </w:r>
            <w:r w:rsidRPr="00EE45D0">
              <w:rPr>
                <w:sz w:val="20"/>
                <w:szCs w:val="20"/>
              </w:rPr>
              <w:t xml:space="preserve">ja </w:t>
            </w:r>
            <w:r w:rsidRPr="00EE45D0">
              <w:rPr>
                <w:b/>
                <w:bCs/>
                <w:sz w:val="20"/>
                <w:szCs w:val="20"/>
              </w:rPr>
              <w:t>VA asutuste esindajad</w:t>
            </w:r>
          </w:p>
        </w:tc>
        <w:tc>
          <w:tcPr>
            <w:tcW w:w="2544" w:type="dxa"/>
            <w:vMerge w:val="restart"/>
            <w:vAlign w:val="center"/>
          </w:tcPr>
          <w:p w14:paraId="0981935D" w14:textId="77777777" w:rsidR="0032186B" w:rsidRPr="00EE45D0" w:rsidRDefault="0032186B" w:rsidP="0032186B">
            <w:pPr>
              <w:pStyle w:val="Tpploend"/>
              <w:jc w:val="left"/>
              <w:rPr>
                <w:sz w:val="20"/>
              </w:rPr>
            </w:pPr>
            <w:r w:rsidRPr="00EE45D0">
              <w:rPr>
                <w:sz w:val="20"/>
              </w:rPr>
              <w:t xml:space="preserve">Asekantslerid, </w:t>
            </w:r>
          </w:p>
          <w:p w14:paraId="4AFF1CC5" w14:textId="77777777" w:rsidR="0032186B" w:rsidRPr="00EE45D0" w:rsidRDefault="0032186B" w:rsidP="0032186B">
            <w:pPr>
              <w:pStyle w:val="Tpploend"/>
              <w:jc w:val="left"/>
              <w:rPr>
                <w:sz w:val="20"/>
              </w:rPr>
            </w:pPr>
            <w:r w:rsidRPr="00EE45D0">
              <w:rPr>
                <w:sz w:val="20"/>
              </w:rPr>
              <w:t>protsessi omanik,</w:t>
            </w:r>
          </w:p>
          <w:p w14:paraId="37FF7E12" w14:textId="77777777" w:rsidR="0032186B" w:rsidRPr="00EE45D0" w:rsidRDefault="0032186B" w:rsidP="0032186B">
            <w:pPr>
              <w:pStyle w:val="Tpploend"/>
              <w:jc w:val="left"/>
              <w:rPr>
                <w:sz w:val="20"/>
              </w:rPr>
            </w:pPr>
            <w:r w:rsidRPr="00EE45D0">
              <w:rPr>
                <w:sz w:val="20"/>
              </w:rPr>
              <w:t xml:space="preserve">dokumendihalduse spetsialist </w:t>
            </w:r>
          </w:p>
          <w:p w14:paraId="36F4DF0D" w14:textId="77777777" w:rsidR="0032186B" w:rsidRDefault="0032186B" w:rsidP="0032186B">
            <w:pPr>
              <w:pStyle w:val="Tpploend"/>
              <w:jc w:val="left"/>
              <w:rPr>
                <w:sz w:val="20"/>
              </w:rPr>
            </w:pPr>
            <w:r w:rsidRPr="00EE45D0">
              <w:rPr>
                <w:sz w:val="20"/>
              </w:rPr>
              <w:t>õigusnõunik (ÕT)</w:t>
            </w:r>
          </w:p>
          <w:p w14:paraId="5F943D79" w14:textId="3B7BDC95" w:rsidR="0032186B" w:rsidRPr="00EE45D0" w:rsidRDefault="0032186B" w:rsidP="0032186B">
            <w:pPr>
              <w:pStyle w:val="Tpploend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32186B">
              <w:rPr>
                <w:b/>
                <w:bCs/>
                <w:color w:val="85B85B" w:themeColor="accent5"/>
                <w:sz w:val="20"/>
              </w:rPr>
              <w:t>NB!</w:t>
            </w:r>
            <w:r w:rsidRPr="0032186B">
              <w:rPr>
                <w:color w:val="85B85B" w:themeColor="accent5"/>
                <w:sz w:val="20"/>
              </w:rPr>
              <w:t xml:space="preserve"> </w:t>
            </w:r>
            <w:r>
              <w:rPr>
                <w:sz w:val="20"/>
              </w:rPr>
              <w:t>Ministri käskkirja kooskõlastavad kantsler ja ministri nõunikud.</w:t>
            </w:r>
          </w:p>
        </w:tc>
        <w:tc>
          <w:tcPr>
            <w:tcW w:w="1672" w:type="dxa"/>
            <w:vAlign w:val="center"/>
          </w:tcPr>
          <w:p w14:paraId="550728FE" w14:textId="77777777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  <w:r w:rsidRPr="00EE45D0">
              <w:rPr>
                <w:sz w:val="20"/>
                <w:szCs w:val="20"/>
              </w:rPr>
              <w:t>Kantsleri käskkirjaga</w:t>
            </w:r>
          </w:p>
        </w:tc>
      </w:tr>
      <w:tr w:rsidR="0032186B" w14:paraId="55687DCB" w14:textId="77777777" w:rsidTr="00946575">
        <w:tc>
          <w:tcPr>
            <w:tcW w:w="3315" w:type="dxa"/>
            <w:vAlign w:val="center"/>
          </w:tcPr>
          <w:p w14:paraId="6E3636EC" w14:textId="77777777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  <w:r w:rsidRPr="00EE45D0">
              <w:rPr>
                <w:b/>
                <w:bCs/>
                <w:sz w:val="20"/>
                <w:szCs w:val="20"/>
              </w:rPr>
              <w:t>VA ülesed töökorralduslikud dokumendid</w:t>
            </w:r>
            <w:r w:rsidRPr="00EE45D0">
              <w:rPr>
                <w:sz w:val="20"/>
                <w:szCs w:val="20"/>
              </w:rPr>
              <w:t>, mis kohalduvad kogu SoM valitsemisalas</w:t>
            </w:r>
          </w:p>
        </w:tc>
        <w:tc>
          <w:tcPr>
            <w:tcW w:w="2221" w:type="dxa"/>
            <w:vMerge/>
            <w:vAlign w:val="center"/>
          </w:tcPr>
          <w:p w14:paraId="30E5DEF1" w14:textId="77777777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544" w:type="dxa"/>
            <w:vMerge/>
            <w:vAlign w:val="center"/>
          </w:tcPr>
          <w:p w14:paraId="1E63010E" w14:textId="75C3C430" w:rsidR="0032186B" w:rsidRPr="00EE45D0" w:rsidRDefault="0032186B" w:rsidP="0032186B">
            <w:pPr>
              <w:pStyle w:val="Tpploend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672" w:type="dxa"/>
            <w:vAlign w:val="center"/>
          </w:tcPr>
          <w:p w14:paraId="572C3134" w14:textId="77777777" w:rsidR="0032186B" w:rsidRPr="00EE45D0" w:rsidRDefault="0032186B" w:rsidP="00946575">
            <w:pPr>
              <w:spacing w:after="100" w:line="276" w:lineRule="auto"/>
              <w:jc w:val="left"/>
              <w:rPr>
                <w:sz w:val="20"/>
                <w:szCs w:val="20"/>
              </w:rPr>
            </w:pPr>
            <w:r w:rsidRPr="00EE45D0">
              <w:rPr>
                <w:sz w:val="20"/>
                <w:szCs w:val="20"/>
              </w:rPr>
              <w:t>Ministri käskkirjaga</w:t>
            </w:r>
          </w:p>
        </w:tc>
      </w:tr>
    </w:tbl>
    <w:p w14:paraId="24AEAFC9" w14:textId="77777777" w:rsidR="005251DB" w:rsidRPr="008A58FA" w:rsidRDefault="005251DB" w:rsidP="005251DB">
      <w:pPr>
        <w:shd w:val="clear" w:color="auto" w:fill="FFFFFF" w:themeFill="background1"/>
        <w:spacing w:after="100" w:line="276" w:lineRule="auto"/>
        <w:jc w:val="right"/>
        <w:rPr>
          <w:sz w:val="18"/>
          <w:szCs w:val="18"/>
        </w:rPr>
      </w:pPr>
      <w:r w:rsidRPr="008A58FA">
        <w:rPr>
          <w:sz w:val="18"/>
          <w:szCs w:val="18"/>
        </w:rPr>
        <w:t>Tabel 1. VAJS dokumentide kinnitamise tasemed</w:t>
      </w:r>
    </w:p>
    <w:p w14:paraId="5C9A8018" w14:textId="6945F4D7" w:rsidR="005251DB" w:rsidRDefault="005251DB" w:rsidP="005251DB">
      <w:pPr>
        <w:shd w:val="clear" w:color="auto" w:fill="FFFFFF" w:themeFill="background1"/>
        <w:spacing w:after="100" w:line="276" w:lineRule="auto"/>
      </w:pPr>
      <w:r>
        <w:t>.</w:t>
      </w:r>
    </w:p>
    <w:p w14:paraId="2E30FCE6" w14:textId="77777777" w:rsidR="005251DB" w:rsidRDefault="005251DB" w:rsidP="005251DB">
      <w:pPr>
        <w:shd w:val="clear" w:color="auto" w:fill="FFFFFF" w:themeFill="background1"/>
        <w:spacing w:after="100" w:line="276" w:lineRule="auto"/>
      </w:pPr>
    </w:p>
    <w:p w14:paraId="5218F3DD" w14:textId="77777777" w:rsidR="00472FF0" w:rsidRDefault="00472FF0" w:rsidP="00272164"/>
    <w:p w14:paraId="0BA3C27F" w14:textId="385FE675" w:rsidR="005B2999" w:rsidRDefault="007C7894" w:rsidP="004B2C6A">
      <w:pPr>
        <w:pStyle w:val="Heading3"/>
      </w:pPr>
      <w:r>
        <w:t>1</w:t>
      </w:r>
      <w:r w:rsidR="005B2999">
        <w:t>.</w:t>
      </w:r>
      <w:r>
        <w:t>3</w:t>
      </w:r>
      <w:r w:rsidR="005B2999">
        <w:t xml:space="preserve">. </w:t>
      </w:r>
      <w:r w:rsidR="00E64842">
        <w:t>Alusdokumendid</w:t>
      </w:r>
    </w:p>
    <w:p w14:paraId="0CCCF464" w14:textId="77777777" w:rsidR="00C850F0" w:rsidRDefault="00C850F0" w:rsidP="00C850F0">
      <w:pPr>
        <w:pStyle w:val="Tpploend"/>
        <w:numPr>
          <w:ilvl w:val="0"/>
          <w:numId w:val="0"/>
        </w:numPr>
      </w:pPr>
      <w:r>
        <w:t>Käesoleva juhendi rakendamine lähtub VA JS struktuurist (S01). Ülevaade juhtimissüsteemi dokumentidest on leitav juhtimissüsteemi saidil (</w:t>
      </w:r>
      <w:hyperlink r:id="rId16">
        <w:r w:rsidRPr="7525A53E">
          <w:rPr>
            <w:rStyle w:val="Hyperlink"/>
            <w:rFonts w:asciiTheme="minorHAnsi" w:hAnsiTheme="minorHAnsi"/>
          </w:rPr>
          <w:t>JS</w:t>
        </w:r>
      </w:hyperlink>
      <w:r>
        <w:t xml:space="preserve">). Lisaks rakenduvad juhtimissüsteemi dokumentidele dokumendihalduskorras (P01_J02) ja dokumentide liigitusskeemis (viide) kehtestatud nõuded. </w:t>
      </w:r>
    </w:p>
    <w:p w14:paraId="0C49A1B9" w14:textId="77777777" w:rsidR="00472FF0" w:rsidRDefault="00472FF0" w:rsidP="00272164"/>
    <w:p w14:paraId="7CB5792D" w14:textId="29BB2A11" w:rsidR="005B2999" w:rsidRDefault="007C7894" w:rsidP="004B2C6A">
      <w:pPr>
        <w:pStyle w:val="Heading3"/>
      </w:pPr>
      <w:r>
        <w:t>1</w:t>
      </w:r>
      <w:r w:rsidR="005B2999">
        <w:t>.</w:t>
      </w:r>
      <w:r>
        <w:t>4</w:t>
      </w:r>
      <w:r w:rsidR="005B2999">
        <w:t xml:space="preserve">. </w:t>
      </w:r>
      <w:r w:rsidR="00E64842">
        <w:t>Rollid ja vastut</w:t>
      </w:r>
      <w:r w:rsidR="00D7127C">
        <w:t>u</w:t>
      </w:r>
      <w:r w:rsidR="00E64842">
        <w:t>s</w:t>
      </w:r>
    </w:p>
    <w:p w14:paraId="1E33BF78" w14:textId="77777777" w:rsidR="008267FD" w:rsidRDefault="008267FD" w:rsidP="008267FD">
      <w:pPr>
        <w:shd w:val="clear" w:color="auto" w:fill="FFFFFF" w:themeFill="background1"/>
        <w:spacing w:after="100" w:line="276" w:lineRule="auto"/>
      </w:pPr>
      <w:r>
        <w:t xml:space="preserve">VAJS dokumentide ajakohasena hoidmist koordineerib </w:t>
      </w:r>
      <w:r w:rsidRPr="00F542A9">
        <w:rPr>
          <w:b/>
          <w:bCs/>
        </w:rPr>
        <w:t>SoM</w:t>
      </w:r>
      <w:r>
        <w:t xml:space="preserve"> </w:t>
      </w:r>
      <w:r w:rsidRPr="2565D448">
        <w:rPr>
          <w:b/>
          <w:bCs/>
        </w:rPr>
        <w:t>kvaliteedijuht</w:t>
      </w:r>
      <w:r>
        <w:t xml:space="preserve">, kes korraldab juhtimissüsteemi dokumentide kinnitamise dokumendihaldussüsteemis (edaspidi DHS) ning teeb kinnitatud protsessid ja juhendid leitavaks </w:t>
      </w:r>
      <w:hyperlink r:id="rId17">
        <w:r w:rsidRPr="2565D448">
          <w:rPr>
            <w:rStyle w:val="Hyperlink"/>
            <w:rFonts w:asciiTheme="minorHAnsi" w:hAnsiTheme="minorHAnsi"/>
          </w:rPr>
          <w:t>juhtimissüsteemi saidil</w:t>
        </w:r>
      </w:hyperlink>
      <w:r>
        <w:t>.</w:t>
      </w:r>
    </w:p>
    <w:p w14:paraId="42452148" w14:textId="77777777" w:rsidR="008267FD" w:rsidRDefault="008267FD" w:rsidP="008267FD">
      <w:r w:rsidRPr="008A58FA">
        <w:rPr>
          <w:b/>
          <w:bCs/>
          <w:color w:val="85B85B" w:themeColor="accent5"/>
        </w:rPr>
        <w:t>PS!</w:t>
      </w:r>
      <w:r w:rsidRPr="008A58FA">
        <w:rPr>
          <w:color w:val="85B85B" w:themeColor="accent5"/>
        </w:rPr>
        <w:t xml:space="preserve"> </w:t>
      </w:r>
      <w:r>
        <w:t>Muudatusi JS saidil on õigus teha vaid kvaliteedijuhil ning teabehaldusnõunikul.</w:t>
      </w:r>
    </w:p>
    <w:p w14:paraId="711A93F5" w14:textId="77777777" w:rsidR="008267FD" w:rsidRDefault="008267FD" w:rsidP="008267FD">
      <w:pPr>
        <w:pStyle w:val="Tpploend"/>
        <w:numPr>
          <w:ilvl w:val="0"/>
          <w:numId w:val="0"/>
        </w:numPr>
      </w:pPr>
      <w:r>
        <w:lastRenderedPageBreak/>
        <w:t xml:space="preserve">Igale protsessile on määratud </w:t>
      </w:r>
      <w:r w:rsidRPr="7525A53E">
        <w:rPr>
          <w:b/>
          <w:bCs/>
        </w:rPr>
        <w:t>protsessiomanik</w:t>
      </w:r>
      <w:r w:rsidRPr="00FE7A1F">
        <w:t>, kes vastutab protsessi asja- ja ajakohasuse eest</w:t>
      </w:r>
      <w:r>
        <w:rPr>
          <w:b/>
          <w:bCs/>
        </w:rPr>
        <w:t>.</w:t>
      </w:r>
      <w:r w:rsidRPr="7525A53E">
        <w:rPr>
          <w:b/>
          <w:bCs/>
        </w:rPr>
        <w:t xml:space="preserve"> </w:t>
      </w:r>
      <w:r>
        <w:rPr>
          <w:b/>
          <w:bCs/>
        </w:rPr>
        <w:t>Kõigil</w:t>
      </w:r>
      <w:r w:rsidRPr="7525A53E">
        <w:rPr>
          <w:b/>
          <w:bCs/>
        </w:rPr>
        <w:t xml:space="preserve"> teenistuja</w:t>
      </w:r>
      <w:r>
        <w:rPr>
          <w:b/>
          <w:bCs/>
        </w:rPr>
        <w:t>te</w:t>
      </w:r>
      <w:r w:rsidRPr="7525A53E">
        <w:rPr>
          <w:b/>
          <w:bCs/>
        </w:rPr>
        <w:t>l</w:t>
      </w:r>
      <w:r>
        <w:t xml:space="preserve"> on õigus teha juhtimissüsteemi dokumentide muutmiseks ettepanekuid ning võimalus enne iga protsessi või juhendi uue versiooni kinnitamist ka oma arvamust avaldada</w:t>
      </w:r>
      <w:r w:rsidRPr="7525A53E">
        <w:rPr>
          <w:b/>
          <w:bCs/>
        </w:rPr>
        <w:t>.</w:t>
      </w:r>
      <w:r>
        <w:t xml:space="preserve"> </w:t>
      </w:r>
    </w:p>
    <w:p w14:paraId="23AAFED0" w14:textId="77777777" w:rsidR="008267FD" w:rsidRDefault="008267FD" w:rsidP="008267FD">
      <w:pPr>
        <w:pStyle w:val="Tpploend"/>
        <w:numPr>
          <w:ilvl w:val="0"/>
          <w:numId w:val="0"/>
        </w:numPr>
      </w:pPr>
      <w:r>
        <w:t>Rollide täpsem kirjeldus on toodud allolevas tabelis.</w:t>
      </w:r>
      <w:r w:rsidRPr="7525A53E">
        <w:rPr>
          <w:b/>
          <w:bCs/>
        </w:rPr>
        <w:t xml:space="preserve"> </w:t>
      </w:r>
      <w:r>
        <w:t xml:space="preserve"> </w:t>
      </w:r>
    </w:p>
    <w:p w14:paraId="71FE3F1C" w14:textId="77777777" w:rsidR="008267FD" w:rsidRDefault="008267FD" w:rsidP="008267FD">
      <w:pPr>
        <w:pStyle w:val="Tpploend"/>
        <w:numPr>
          <w:ilvl w:val="0"/>
          <w:numId w:val="0"/>
        </w:num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498BFC" w:themeColor="accent1"/>
          <w:right w:val="none" w:sz="0" w:space="0" w:color="auto"/>
          <w:insideH w:val="single" w:sz="2" w:space="0" w:color="498BFC" w:themeColor="accent1"/>
          <w:insideV w:val="single" w:sz="2" w:space="0" w:color="498BFC" w:themeColor="accent1"/>
        </w:tblBorders>
        <w:tblLook w:val="04A0" w:firstRow="1" w:lastRow="0" w:firstColumn="1" w:lastColumn="0" w:noHBand="0" w:noVBand="1"/>
      </w:tblPr>
      <w:tblGrid>
        <w:gridCol w:w="2669"/>
        <w:gridCol w:w="7083"/>
      </w:tblGrid>
      <w:tr w:rsidR="008267FD" w14:paraId="18148B1A" w14:textId="77777777" w:rsidTr="00946575">
        <w:tc>
          <w:tcPr>
            <w:tcW w:w="2669" w:type="dxa"/>
            <w:shd w:val="clear" w:color="auto" w:fill="DAE7FE" w:themeFill="accent1" w:themeFillTint="33"/>
          </w:tcPr>
          <w:p w14:paraId="41C8154D" w14:textId="77777777" w:rsidR="008267FD" w:rsidRPr="00C719D7" w:rsidRDefault="008267FD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Roll</w:t>
            </w:r>
          </w:p>
        </w:tc>
        <w:tc>
          <w:tcPr>
            <w:tcW w:w="7083" w:type="dxa"/>
            <w:shd w:val="clear" w:color="auto" w:fill="DAE7FE" w:themeFill="accent1" w:themeFillTint="33"/>
          </w:tcPr>
          <w:p w14:paraId="33E5F5D4" w14:textId="77777777" w:rsidR="008267FD" w:rsidRPr="00C719D7" w:rsidRDefault="008267FD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Kirjeldus</w:t>
            </w:r>
          </w:p>
        </w:tc>
      </w:tr>
      <w:tr w:rsidR="008267FD" w14:paraId="35826F28" w14:textId="77777777" w:rsidTr="00946575">
        <w:tc>
          <w:tcPr>
            <w:tcW w:w="2669" w:type="dxa"/>
            <w:vAlign w:val="center"/>
          </w:tcPr>
          <w:p w14:paraId="67292A0D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Protsessiomanik</w:t>
            </w:r>
          </w:p>
        </w:tc>
        <w:tc>
          <w:tcPr>
            <w:tcW w:w="7083" w:type="dxa"/>
            <w:vAlign w:val="center"/>
          </w:tcPr>
          <w:p w14:paraId="313F2B1C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 xml:space="preserve">Protsessi omanik vastutab protsessi ja sellega seotud juhendite ajakohasuse ja korrektsuse eest. </w:t>
            </w:r>
          </w:p>
          <w:p w14:paraId="5F65AAB6" w14:textId="77777777" w:rsidR="008267FD" w:rsidRPr="008A58FA" w:rsidRDefault="008267FD" w:rsidP="00946575">
            <w:pPr>
              <w:pStyle w:val="Tpploend"/>
              <w:rPr>
                <w:sz w:val="20"/>
              </w:rPr>
            </w:pPr>
            <w:r w:rsidRPr="008A58FA">
              <w:rPr>
                <w:sz w:val="20"/>
              </w:rPr>
              <w:t>hoi</w:t>
            </w:r>
            <w:r>
              <w:rPr>
                <w:sz w:val="20"/>
              </w:rPr>
              <w:t>ab</w:t>
            </w:r>
            <w:r w:rsidRPr="008A58FA">
              <w:rPr>
                <w:sz w:val="20"/>
              </w:rPr>
              <w:t xml:space="preserve"> protsess</w:t>
            </w:r>
            <w:r>
              <w:rPr>
                <w:sz w:val="20"/>
              </w:rPr>
              <w:t>i</w:t>
            </w:r>
            <w:r w:rsidRPr="008A58FA">
              <w:rPr>
                <w:sz w:val="20"/>
              </w:rPr>
              <w:t xml:space="preserve"> toimiva ja ajakohasena ning vaa</w:t>
            </w:r>
            <w:r>
              <w:rPr>
                <w:sz w:val="20"/>
              </w:rPr>
              <w:t>tab</w:t>
            </w:r>
            <w:r w:rsidRPr="008A58FA">
              <w:rPr>
                <w:sz w:val="20"/>
              </w:rPr>
              <w:t xml:space="preserve"> </w:t>
            </w:r>
            <w:r>
              <w:rPr>
                <w:sz w:val="20"/>
              </w:rPr>
              <w:t>dokumendi</w:t>
            </w:r>
            <w:r w:rsidRPr="008A58FA">
              <w:rPr>
                <w:sz w:val="20"/>
              </w:rPr>
              <w:t xml:space="preserve"> läbi vähemalt üks kord aastas. </w:t>
            </w:r>
          </w:p>
          <w:p w14:paraId="5A52E447" w14:textId="77777777" w:rsidR="008267FD" w:rsidRPr="008A58FA" w:rsidRDefault="008267FD" w:rsidP="00946575">
            <w:pPr>
              <w:pStyle w:val="Tpploend"/>
              <w:rPr>
                <w:sz w:val="20"/>
              </w:rPr>
            </w:pPr>
            <w:r w:rsidRPr="008A58FA">
              <w:rPr>
                <w:sz w:val="20"/>
              </w:rPr>
              <w:t>kogu</w:t>
            </w:r>
            <w:r>
              <w:rPr>
                <w:sz w:val="20"/>
              </w:rPr>
              <w:t>b</w:t>
            </w:r>
            <w:r w:rsidRPr="008A58FA">
              <w:rPr>
                <w:sz w:val="20"/>
              </w:rPr>
              <w:t xml:space="preserve"> muudatusettepanekuid ja jälgi</w:t>
            </w:r>
            <w:r>
              <w:rPr>
                <w:sz w:val="20"/>
              </w:rPr>
              <w:t>b</w:t>
            </w:r>
            <w:r w:rsidRPr="008A58FA">
              <w:rPr>
                <w:sz w:val="20"/>
              </w:rPr>
              <w:t xml:space="preserve"> protsessi reguleeriva</w:t>
            </w:r>
            <w:r>
              <w:rPr>
                <w:sz w:val="20"/>
              </w:rPr>
              <w:t>id</w:t>
            </w:r>
            <w:r w:rsidRPr="008A58FA">
              <w:rPr>
                <w:sz w:val="20"/>
              </w:rPr>
              <w:t xml:space="preserve"> õigusruumi muudatusi;</w:t>
            </w:r>
          </w:p>
          <w:p w14:paraId="390C61AB" w14:textId="77777777" w:rsidR="008267FD" w:rsidRPr="008A58FA" w:rsidRDefault="008267FD" w:rsidP="00946575">
            <w:pPr>
              <w:pStyle w:val="Tpploend"/>
              <w:rPr>
                <w:sz w:val="20"/>
              </w:rPr>
            </w:pPr>
            <w:r w:rsidRPr="008A58FA">
              <w:rPr>
                <w:sz w:val="20"/>
              </w:rPr>
              <w:t>tööta</w:t>
            </w:r>
            <w:r>
              <w:rPr>
                <w:sz w:val="20"/>
              </w:rPr>
              <w:t>b</w:t>
            </w:r>
            <w:r w:rsidRPr="008A58FA">
              <w:rPr>
                <w:sz w:val="20"/>
              </w:rPr>
              <w:t xml:space="preserve"> välja protsessi muudatused ja korralda</w:t>
            </w:r>
            <w:r>
              <w:rPr>
                <w:sz w:val="20"/>
              </w:rPr>
              <w:t>b</w:t>
            </w:r>
            <w:r w:rsidRPr="008A58FA">
              <w:rPr>
                <w:sz w:val="20"/>
              </w:rPr>
              <w:t xml:space="preserve"> kommenteerimisring</w:t>
            </w:r>
            <w:r>
              <w:rPr>
                <w:sz w:val="20"/>
              </w:rPr>
              <w:t>i</w:t>
            </w:r>
            <w:r w:rsidRPr="008A58FA">
              <w:rPr>
                <w:sz w:val="20"/>
              </w:rPr>
              <w:t>;</w:t>
            </w:r>
          </w:p>
          <w:p w14:paraId="2B0BA9D9" w14:textId="77777777" w:rsidR="008267FD" w:rsidRPr="008A58FA" w:rsidRDefault="008267FD" w:rsidP="00946575">
            <w:pPr>
              <w:pStyle w:val="Tpploend"/>
              <w:rPr>
                <w:sz w:val="20"/>
              </w:rPr>
            </w:pPr>
            <w:r w:rsidRPr="008A58FA">
              <w:rPr>
                <w:sz w:val="20"/>
              </w:rPr>
              <w:t>kirjelda</w:t>
            </w:r>
            <w:r>
              <w:rPr>
                <w:sz w:val="20"/>
              </w:rPr>
              <w:t xml:space="preserve">b </w:t>
            </w:r>
            <w:r w:rsidRPr="008A58FA">
              <w:rPr>
                <w:sz w:val="20"/>
              </w:rPr>
              <w:t>protsess</w:t>
            </w:r>
            <w:r>
              <w:rPr>
                <w:sz w:val="20"/>
              </w:rPr>
              <w:t>i</w:t>
            </w:r>
            <w:r w:rsidRPr="008A58FA">
              <w:rPr>
                <w:sz w:val="20"/>
              </w:rPr>
              <w:t xml:space="preserve"> selges ja arusaadavas vormis;</w:t>
            </w:r>
          </w:p>
          <w:p w14:paraId="797FC3AB" w14:textId="77777777" w:rsidR="008267FD" w:rsidRPr="008A58FA" w:rsidRDefault="008267FD" w:rsidP="00946575">
            <w:pPr>
              <w:pStyle w:val="Tpploend"/>
              <w:rPr>
                <w:sz w:val="20"/>
              </w:rPr>
            </w:pPr>
            <w:r w:rsidRPr="008A58FA">
              <w:rPr>
                <w:sz w:val="20"/>
              </w:rPr>
              <w:t>lahenda</w:t>
            </w:r>
            <w:r>
              <w:rPr>
                <w:sz w:val="20"/>
              </w:rPr>
              <w:t>b</w:t>
            </w:r>
            <w:r w:rsidRPr="008A58FA">
              <w:rPr>
                <w:sz w:val="20"/>
              </w:rPr>
              <w:t xml:space="preserve"> sisulised kommentaarid ja küsimused, mis protsessi või juhendiga seoses tekivad.</w:t>
            </w:r>
          </w:p>
        </w:tc>
      </w:tr>
      <w:tr w:rsidR="008267FD" w14:paraId="016A15E8" w14:textId="77777777" w:rsidTr="00946575">
        <w:tc>
          <w:tcPr>
            <w:tcW w:w="2669" w:type="dxa"/>
            <w:vAlign w:val="center"/>
          </w:tcPr>
          <w:p w14:paraId="67EF2B12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Dokumendihalduse peaspetsialist</w:t>
            </w:r>
          </w:p>
        </w:tc>
        <w:tc>
          <w:tcPr>
            <w:tcW w:w="7083" w:type="dxa"/>
            <w:vAlign w:val="center"/>
          </w:tcPr>
          <w:p w14:paraId="5D542DB3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>Kooskõlastab VAJS dokumendi ning veendub selle korrektsus lähtuvalt dokumendihalduskorrale.</w:t>
            </w:r>
          </w:p>
        </w:tc>
      </w:tr>
      <w:tr w:rsidR="008267FD" w14:paraId="3199DFCB" w14:textId="77777777" w:rsidTr="00946575">
        <w:tc>
          <w:tcPr>
            <w:tcW w:w="2669" w:type="dxa"/>
            <w:vAlign w:val="center"/>
          </w:tcPr>
          <w:p w14:paraId="5DD70BA5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Õigusnõunik (ÕT)</w:t>
            </w:r>
          </w:p>
        </w:tc>
        <w:tc>
          <w:tcPr>
            <w:tcW w:w="7083" w:type="dxa"/>
            <w:vAlign w:val="center"/>
          </w:tcPr>
          <w:p w14:paraId="1DE692C9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>Kooskõlastab VAJS dokumendi ning veendub selle kinnitamise õigusliku aluse korrektsuses.</w:t>
            </w:r>
          </w:p>
        </w:tc>
      </w:tr>
      <w:tr w:rsidR="008267FD" w14:paraId="443C8B14" w14:textId="77777777" w:rsidTr="00946575">
        <w:tc>
          <w:tcPr>
            <w:tcW w:w="2669" w:type="dxa"/>
            <w:vAlign w:val="center"/>
          </w:tcPr>
          <w:p w14:paraId="772B401D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Asekantsler</w:t>
            </w:r>
          </w:p>
        </w:tc>
        <w:tc>
          <w:tcPr>
            <w:tcW w:w="7083" w:type="dxa"/>
            <w:vAlign w:val="center"/>
          </w:tcPr>
          <w:p w14:paraId="5147A2C7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>Kooskõlastab VAJS dokumendi ning veendub selle asjakohasuses oma valdkonna vaatest.</w:t>
            </w:r>
          </w:p>
        </w:tc>
      </w:tr>
      <w:tr w:rsidR="008267FD" w14:paraId="73D917A5" w14:textId="77777777" w:rsidTr="00946575">
        <w:tc>
          <w:tcPr>
            <w:tcW w:w="2669" w:type="dxa"/>
            <w:vAlign w:val="center"/>
          </w:tcPr>
          <w:p w14:paraId="61B04F7C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Asutuse juht</w:t>
            </w:r>
          </w:p>
        </w:tc>
        <w:tc>
          <w:tcPr>
            <w:tcW w:w="7083" w:type="dxa"/>
            <w:vAlign w:val="center"/>
          </w:tcPr>
          <w:p w14:paraId="43E6445A" w14:textId="5D372552" w:rsidR="008267FD" w:rsidRPr="008A58FA" w:rsidRDefault="0032186B" w:rsidP="0094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8267FD" w:rsidRPr="008A58FA">
              <w:rPr>
                <w:sz w:val="20"/>
                <w:szCs w:val="20"/>
              </w:rPr>
              <w:t xml:space="preserve">eendub </w:t>
            </w:r>
            <w:r>
              <w:rPr>
                <w:sz w:val="20"/>
                <w:szCs w:val="20"/>
              </w:rPr>
              <w:t xml:space="preserve">kommenteerimisringil oleva VAJS </w:t>
            </w:r>
            <w:r w:rsidR="008267FD" w:rsidRPr="008A58FA">
              <w:rPr>
                <w:sz w:val="20"/>
                <w:szCs w:val="20"/>
              </w:rPr>
              <w:t>dokumendi asjakohasuses oma asutuse vaatest.</w:t>
            </w:r>
          </w:p>
        </w:tc>
      </w:tr>
      <w:tr w:rsidR="008267FD" w14:paraId="05BE2BA2" w14:textId="77777777" w:rsidTr="00946575">
        <w:trPr>
          <w:trHeight w:val="320"/>
        </w:trPr>
        <w:tc>
          <w:tcPr>
            <w:tcW w:w="2669" w:type="dxa"/>
            <w:vAlign w:val="center"/>
          </w:tcPr>
          <w:p w14:paraId="6A6D04CF" w14:textId="77777777" w:rsidR="008267FD" w:rsidRPr="00A94CA4" w:rsidRDefault="008267FD" w:rsidP="00946575">
            <w:pPr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Kantsler</w:t>
            </w:r>
          </w:p>
        </w:tc>
        <w:tc>
          <w:tcPr>
            <w:tcW w:w="7083" w:type="dxa"/>
            <w:vAlign w:val="center"/>
          </w:tcPr>
          <w:p w14:paraId="735E5A61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>Kinnitab allkirjaga SoM sisemised VAJS dokumendid.</w:t>
            </w:r>
          </w:p>
        </w:tc>
      </w:tr>
      <w:tr w:rsidR="008267FD" w14:paraId="2391922D" w14:textId="77777777" w:rsidTr="00946575">
        <w:trPr>
          <w:trHeight w:val="338"/>
        </w:trPr>
        <w:tc>
          <w:tcPr>
            <w:tcW w:w="2669" w:type="dxa"/>
            <w:vAlign w:val="center"/>
          </w:tcPr>
          <w:p w14:paraId="6B9CAB02" w14:textId="77777777" w:rsidR="008267FD" w:rsidRPr="00A94CA4" w:rsidRDefault="008267FD" w:rsidP="00946575">
            <w:pPr>
              <w:tabs>
                <w:tab w:val="center" w:pos="1097"/>
              </w:tabs>
              <w:rPr>
                <w:b/>
                <w:bCs/>
                <w:color w:val="498BFC" w:themeColor="accent1"/>
              </w:rPr>
            </w:pPr>
            <w:r w:rsidRPr="00A94CA4">
              <w:rPr>
                <w:b/>
                <w:bCs/>
                <w:color w:val="498BFC" w:themeColor="accent1"/>
              </w:rPr>
              <w:t>Minister</w:t>
            </w:r>
          </w:p>
        </w:tc>
        <w:tc>
          <w:tcPr>
            <w:tcW w:w="7083" w:type="dxa"/>
            <w:vAlign w:val="center"/>
          </w:tcPr>
          <w:p w14:paraId="74595EAA" w14:textId="77777777" w:rsidR="008267FD" w:rsidRPr="008A58FA" w:rsidRDefault="008267FD" w:rsidP="00946575">
            <w:pPr>
              <w:rPr>
                <w:sz w:val="20"/>
                <w:szCs w:val="20"/>
              </w:rPr>
            </w:pPr>
            <w:r w:rsidRPr="008A58FA">
              <w:rPr>
                <w:sz w:val="20"/>
                <w:szCs w:val="20"/>
              </w:rPr>
              <w:t>Kinnitab allkirjaga valitsemisalaülese mõjuga VA JS dokumendid.</w:t>
            </w:r>
          </w:p>
        </w:tc>
      </w:tr>
    </w:tbl>
    <w:p w14:paraId="7307FB51" w14:textId="77777777" w:rsidR="004035D7" w:rsidRDefault="004035D7" w:rsidP="00712782"/>
    <w:p w14:paraId="0D335C25" w14:textId="13FE53D2" w:rsidR="00476A29" w:rsidRDefault="36609329" w:rsidP="004B2C6A">
      <w:pPr>
        <w:pStyle w:val="Heading2"/>
      </w:pPr>
      <w:r w:rsidRPr="24D42F27">
        <w:rPr>
          <w:szCs w:val="32"/>
        </w:rPr>
        <w:t xml:space="preserve">2. </w:t>
      </w:r>
      <w:r w:rsidR="00E44186">
        <w:rPr>
          <w:szCs w:val="32"/>
        </w:rPr>
        <w:t>VAJS dokumentide koostamine ja hoidmine</w:t>
      </w:r>
    </w:p>
    <w:p w14:paraId="72AEBECA" w14:textId="7BD2F463" w:rsidR="00F206AB" w:rsidRPr="007C7894" w:rsidRDefault="008C5CDE" w:rsidP="004B2C6A">
      <w:pPr>
        <w:pStyle w:val="Heading3"/>
        <w:numPr>
          <w:ilvl w:val="1"/>
          <w:numId w:val="13"/>
        </w:numPr>
      </w:pPr>
      <w:r>
        <w:t>VAJS dokumentide loomine ja muutmine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25"/>
        <w:gridCol w:w="6415"/>
        <w:gridCol w:w="1075"/>
        <w:gridCol w:w="1435"/>
      </w:tblGrid>
      <w:tr w:rsidR="00F206AB" w:rsidRPr="00A81314" w14:paraId="7E9F2D42" w14:textId="77777777" w:rsidTr="00403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704DFDE6" w:rsidR="00F206AB" w:rsidRPr="009E7F42" w:rsidRDefault="66C0D6F6" w:rsidP="00092D64">
            <w:pPr>
              <w:rPr>
                <w:sz w:val="20"/>
                <w:szCs w:val="20"/>
              </w:rPr>
            </w:pPr>
            <w:bookmarkStart w:id="1" w:name="_Hlk141533211"/>
            <w:r w:rsidRPr="009E7F42">
              <w:rPr>
                <w:sz w:val="20"/>
                <w:szCs w:val="20"/>
              </w:rPr>
              <w:t>jrk</w:t>
            </w:r>
          </w:p>
        </w:tc>
        <w:tc>
          <w:tcPr>
            <w:tcW w:w="641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0C52705" w14:textId="663B970D" w:rsidR="66C0D6F6" w:rsidRPr="009E7F42" w:rsidRDefault="66C0D6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7F42">
              <w:rPr>
                <w:sz w:val="20"/>
                <w:szCs w:val="20"/>
              </w:rPr>
              <w:t>Tegevus</w:t>
            </w:r>
          </w:p>
        </w:tc>
        <w:tc>
          <w:tcPr>
            <w:tcW w:w="107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77777777" w:rsidR="00F206AB" w:rsidRPr="009E7F42" w:rsidRDefault="00F206AB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7F42">
              <w:rPr>
                <w:sz w:val="20"/>
                <w:szCs w:val="20"/>
              </w:rPr>
              <w:t>Tähtaeg</w:t>
            </w:r>
          </w:p>
        </w:tc>
        <w:tc>
          <w:tcPr>
            <w:tcW w:w="143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77777777" w:rsidR="00F206AB" w:rsidRPr="009E7F42" w:rsidRDefault="00F206AB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7F42">
              <w:rPr>
                <w:sz w:val="20"/>
                <w:szCs w:val="20"/>
              </w:rPr>
              <w:t>Vastutaja</w:t>
            </w:r>
          </w:p>
        </w:tc>
      </w:tr>
      <w:tr w:rsidR="00724AB7" w:rsidRPr="00A81314" w14:paraId="57590802" w14:textId="77777777" w:rsidTr="00724AB7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984B7E" w14:textId="01A7EAED" w:rsidR="00724AB7" w:rsidRPr="00724AB7" w:rsidRDefault="00724AB7" w:rsidP="00724AB7">
            <w:pPr>
              <w:pStyle w:val="ListParagraph"/>
              <w:numPr>
                <w:ilvl w:val="0"/>
                <w:numId w:val="20"/>
              </w:numPr>
              <w:rPr>
                <w:rFonts w:ascii="Roboto" w:eastAsiaTheme="majorEastAsia" w:hAnsi="Roboto" w:cstheme="majorBidi"/>
                <w:sz w:val="20"/>
                <w:szCs w:val="20"/>
              </w:rPr>
            </w:pPr>
          </w:p>
        </w:tc>
        <w:tc>
          <w:tcPr>
            <w:tcW w:w="641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BA46BDD" w14:textId="0679F569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Kirjeldab protsessi/juhendi vormil (P1_J1_V1), muutmisvajaduse korral korraldab dokumendis muudatuste tegemise ja kaasab vajadusel kvaliteedijuhi.</w:t>
            </w:r>
          </w:p>
        </w:tc>
        <w:tc>
          <w:tcPr>
            <w:tcW w:w="107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94E6D4" w14:textId="0FC878B7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Vajadusel</w:t>
            </w:r>
          </w:p>
        </w:tc>
        <w:tc>
          <w:tcPr>
            <w:tcW w:w="143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7684CD9" w14:textId="18CBC778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Protsessi omanik</w:t>
            </w:r>
          </w:p>
        </w:tc>
      </w:tr>
      <w:tr w:rsidR="00724AB7" w:rsidRPr="00A81314" w14:paraId="2429E8CE" w14:textId="77777777" w:rsidTr="00724AB7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D951324" w14:textId="3A56F4A3" w:rsidR="00724AB7" w:rsidRPr="00724AB7" w:rsidRDefault="00724AB7" w:rsidP="00724AB7">
            <w:pPr>
              <w:pStyle w:val="ListParagraph"/>
              <w:numPr>
                <w:ilvl w:val="0"/>
                <w:numId w:val="20"/>
              </w:numPr>
              <w:rPr>
                <w:rFonts w:cstheme="majorBidi"/>
                <w:sz w:val="20"/>
                <w:szCs w:val="20"/>
              </w:rPr>
            </w:pPr>
          </w:p>
        </w:tc>
        <w:tc>
          <w:tcPr>
            <w:tcW w:w="641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E7D15AA" w14:textId="5CB008E7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Nõustab ja toetab protsessi omanikku, aitab koguda infot ja seda struktureerida ning vormistab dokumendid vastavalt juhtimissüsteemi nõuetele</w:t>
            </w:r>
          </w:p>
        </w:tc>
        <w:tc>
          <w:tcPr>
            <w:tcW w:w="107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0BFA76" w14:textId="68527C9A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Vajadusel</w:t>
            </w:r>
          </w:p>
        </w:tc>
        <w:tc>
          <w:tcPr>
            <w:tcW w:w="143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594450E" w14:textId="3F83155C" w:rsidR="00724AB7" w:rsidRPr="00724AB7" w:rsidRDefault="00724AB7" w:rsidP="00724AB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4AB7">
              <w:rPr>
                <w:sz w:val="20"/>
                <w:szCs w:val="20"/>
              </w:rPr>
              <w:t>Kvaliteedijuht</w:t>
            </w:r>
          </w:p>
        </w:tc>
      </w:tr>
      <w:bookmarkEnd w:id="1"/>
    </w:tbl>
    <w:p w14:paraId="6BECFEE4" w14:textId="77777777" w:rsidR="00472FF0" w:rsidRDefault="00472FF0" w:rsidP="00F206AB">
      <w:pPr>
        <w:pStyle w:val="Tpploend"/>
        <w:numPr>
          <w:ilvl w:val="0"/>
          <w:numId w:val="0"/>
        </w:numPr>
        <w:spacing w:line="276" w:lineRule="auto"/>
      </w:pPr>
    </w:p>
    <w:p w14:paraId="6A89A72D" w14:textId="77777777" w:rsidR="00525286" w:rsidRDefault="00525286" w:rsidP="00525286">
      <w:r w:rsidRPr="004261D1">
        <w:rPr>
          <w:b/>
          <w:bCs/>
          <w:color w:val="85B85B" w:themeColor="accent5"/>
        </w:rPr>
        <w:t>NB!</w:t>
      </w:r>
      <w:r>
        <w:t xml:space="preserve"> Vajadusel saab protsessi/juhendit muuta ka üksikute muudatuste loeteluna eraldi käskkirjas, mille kinnitamise järgselt lisatakse kehtivale versioonile muudatus/täiendus. Sellisel juhul loob uue täisversiooni kvaliteedijuht. Kui protsessi/juhendi muudatus sisaldab arvukalt täiendusi, siis on üldjuhul otstarbekas kehtestada see uues sõnastuses, kas konkreetse dokumendi osa või dokumendi terviktekstina.</w:t>
      </w:r>
    </w:p>
    <w:p w14:paraId="183629CD" w14:textId="77777777" w:rsidR="00552AFE" w:rsidRDefault="00552AFE" w:rsidP="00525286"/>
    <w:p w14:paraId="13CDF9F6" w14:textId="0B405D37" w:rsidR="00525286" w:rsidRDefault="00525286" w:rsidP="00525286">
      <w:pPr>
        <w:pStyle w:val="Heading4"/>
        <w:numPr>
          <w:ilvl w:val="2"/>
          <w:numId w:val="20"/>
        </w:numPr>
      </w:pPr>
      <w:r>
        <w:t>Identifitseerimine ja VAJS dokumentide liigid</w:t>
      </w:r>
    </w:p>
    <w:p w14:paraId="2F147D73" w14:textId="51529729" w:rsidR="000A0EB0" w:rsidRDefault="000A0EB0" w:rsidP="000A0EB0">
      <w:r w:rsidRPr="00B40432">
        <w:t xml:space="preserve">Kõik </w:t>
      </w:r>
      <w:r>
        <w:t>VAJS</w:t>
      </w:r>
      <w:r w:rsidRPr="00B40432">
        <w:t xml:space="preserve"> dokumendid peavad olema tähistatud ja</w:t>
      </w:r>
      <w:r>
        <w:t xml:space="preserve"> märgistatud</w:t>
      </w:r>
      <w:r w:rsidRPr="00B40432">
        <w:t xml:space="preserve"> versiooni (ver) numb</w:t>
      </w:r>
      <w:r>
        <w:t xml:space="preserve">riga. </w:t>
      </w:r>
    </w:p>
    <w:tbl>
      <w:tblPr>
        <w:tblStyle w:val="TableGrid"/>
        <w:tblW w:w="9742" w:type="dxa"/>
        <w:tblBorders>
          <w:top w:val="none" w:sz="0" w:space="0" w:color="auto"/>
          <w:left w:val="none" w:sz="0" w:space="0" w:color="auto"/>
          <w:bottom w:val="single" w:sz="2" w:space="0" w:color="498BFC" w:themeColor="text2"/>
          <w:right w:val="none" w:sz="0" w:space="0" w:color="auto"/>
          <w:insideH w:val="single" w:sz="2" w:space="0" w:color="498BFC" w:themeColor="text2"/>
          <w:insideV w:val="single" w:sz="2" w:space="0" w:color="498BFC" w:themeColor="text2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305"/>
        <w:gridCol w:w="4104"/>
        <w:gridCol w:w="1686"/>
        <w:gridCol w:w="1824"/>
      </w:tblGrid>
      <w:tr w:rsidR="000A0EB0" w14:paraId="085E4475" w14:textId="77777777" w:rsidTr="00946575">
        <w:tc>
          <w:tcPr>
            <w:tcW w:w="823" w:type="dxa"/>
            <w:shd w:val="clear" w:color="auto" w:fill="DAE7FE" w:themeFill="accent1" w:themeFillTint="33"/>
            <w:vAlign w:val="center"/>
          </w:tcPr>
          <w:p w14:paraId="401D6CDC" w14:textId="77777777" w:rsidR="000A0EB0" w:rsidRPr="00C719D7" w:rsidRDefault="000A0EB0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Tähis</w:t>
            </w:r>
          </w:p>
        </w:tc>
        <w:tc>
          <w:tcPr>
            <w:tcW w:w="1305" w:type="dxa"/>
            <w:shd w:val="clear" w:color="auto" w:fill="DAE7FE" w:themeFill="accent1" w:themeFillTint="33"/>
            <w:vAlign w:val="center"/>
          </w:tcPr>
          <w:p w14:paraId="43E603B8" w14:textId="77777777" w:rsidR="000A0EB0" w:rsidRPr="00C719D7" w:rsidRDefault="000A0EB0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Liik</w:t>
            </w:r>
          </w:p>
        </w:tc>
        <w:tc>
          <w:tcPr>
            <w:tcW w:w="4104" w:type="dxa"/>
            <w:shd w:val="clear" w:color="auto" w:fill="DAE7FE" w:themeFill="accent1" w:themeFillTint="33"/>
            <w:vAlign w:val="center"/>
          </w:tcPr>
          <w:p w14:paraId="6A2994D7" w14:textId="77777777" w:rsidR="000A0EB0" w:rsidRPr="00C719D7" w:rsidRDefault="000A0EB0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Kirjeldus</w:t>
            </w:r>
          </w:p>
        </w:tc>
        <w:tc>
          <w:tcPr>
            <w:tcW w:w="1686" w:type="dxa"/>
            <w:shd w:val="clear" w:color="auto" w:fill="DAE7FE" w:themeFill="accent1" w:themeFillTint="33"/>
            <w:vAlign w:val="center"/>
          </w:tcPr>
          <w:p w14:paraId="583FE4A1" w14:textId="77777777" w:rsidR="000A0EB0" w:rsidRPr="00C719D7" w:rsidRDefault="000A0EB0" w:rsidP="00946575">
            <w:pPr>
              <w:rPr>
                <w:b/>
                <w:bCs/>
              </w:rPr>
            </w:pPr>
            <w:r w:rsidRPr="00C719D7">
              <w:rPr>
                <w:b/>
                <w:bCs/>
              </w:rPr>
              <w:t>Vorm</w:t>
            </w:r>
          </w:p>
        </w:tc>
        <w:tc>
          <w:tcPr>
            <w:tcW w:w="1824" w:type="dxa"/>
            <w:shd w:val="clear" w:color="auto" w:fill="DAE7FE" w:themeFill="accent1" w:themeFillTint="33"/>
          </w:tcPr>
          <w:p w14:paraId="2632DD3D" w14:textId="77777777" w:rsidR="000A0EB0" w:rsidRPr="00C719D7" w:rsidDel="00733307" w:rsidRDefault="000A0EB0" w:rsidP="00946575">
            <w:pPr>
              <w:rPr>
                <w:b/>
                <w:bCs/>
              </w:rPr>
            </w:pPr>
          </w:p>
        </w:tc>
      </w:tr>
      <w:tr w:rsidR="000A0EB0" w14:paraId="2FE9C62C" w14:textId="77777777" w:rsidTr="00946575">
        <w:tc>
          <w:tcPr>
            <w:tcW w:w="823" w:type="dxa"/>
            <w:vAlign w:val="center"/>
          </w:tcPr>
          <w:p w14:paraId="2374E112" w14:textId="77777777" w:rsidR="000A0EB0" w:rsidRPr="000A0EB0" w:rsidRDefault="000A0EB0" w:rsidP="00946575">
            <w:pPr>
              <w:jc w:val="left"/>
              <w:rPr>
                <w:b/>
                <w:bCs/>
                <w:color w:val="498BFC" w:themeColor="accent1"/>
                <w:sz w:val="28"/>
                <w:szCs w:val="24"/>
              </w:rPr>
            </w:pPr>
            <w:r w:rsidRPr="000A0EB0">
              <w:rPr>
                <w:b/>
                <w:bCs/>
                <w:color w:val="498BFC" w:themeColor="accent1"/>
                <w:sz w:val="28"/>
                <w:szCs w:val="24"/>
              </w:rPr>
              <w:t>S</w:t>
            </w:r>
          </w:p>
        </w:tc>
        <w:tc>
          <w:tcPr>
            <w:tcW w:w="1305" w:type="dxa"/>
            <w:vAlign w:val="center"/>
          </w:tcPr>
          <w:p w14:paraId="55EB3B97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Juhtimis-süsteem/ strateegia</w:t>
            </w:r>
          </w:p>
        </w:tc>
        <w:tc>
          <w:tcPr>
            <w:tcW w:w="4104" w:type="dxa"/>
            <w:vAlign w:val="center"/>
          </w:tcPr>
          <w:p w14:paraId="3C59F7B5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Üldine ülevaatlik dokument, mis kirjeldab liikumissuunda ja põhimõttelist käsitlusviisi mingi valdkonna juhtimisel</w:t>
            </w:r>
          </w:p>
        </w:tc>
        <w:tc>
          <w:tcPr>
            <w:tcW w:w="1686" w:type="dxa"/>
            <w:vMerge w:val="restart"/>
            <w:vAlign w:val="center"/>
          </w:tcPr>
          <w:p w14:paraId="6280AB26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Protsessi/ juhendi vorm (P1_J1_V1)</w:t>
            </w:r>
          </w:p>
        </w:tc>
        <w:tc>
          <w:tcPr>
            <w:tcW w:w="1824" w:type="dxa"/>
            <w:vMerge w:val="restart"/>
            <w:vAlign w:val="center"/>
          </w:tcPr>
          <w:p w14:paraId="7D32CD2F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 xml:space="preserve">Peab olema tähistatud ja </w:t>
            </w:r>
            <w:r w:rsidRPr="000A0EB0">
              <w:rPr>
                <w:sz w:val="20"/>
                <w:szCs w:val="20"/>
              </w:rPr>
              <w:lastRenderedPageBreak/>
              <w:t>käskkirjaga kinnitatud</w:t>
            </w:r>
          </w:p>
          <w:p w14:paraId="20F671FF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  <w:p w14:paraId="29800919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b/>
                <w:bCs/>
                <w:color w:val="85B85B" w:themeColor="accent5"/>
                <w:sz w:val="20"/>
                <w:szCs w:val="20"/>
              </w:rPr>
              <w:t xml:space="preserve">NB! </w:t>
            </w:r>
            <w:r w:rsidRPr="000A0EB0">
              <w:rPr>
                <w:sz w:val="20"/>
                <w:szCs w:val="20"/>
              </w:rPr>
              <w:t>tehnilisi juhendeid (nt PlanPro, KAIS) ei kinnitata, need registreerib ja teeb JS saidil kättesaadavaks kvaliteedijuht.</w:t>
            </w:r>
          </w:p>
        </w:tc>
      </w:tr>
      <w:tr w:rsidR="000A0EB0" w14:paraId="50E38367" w14:textId="77777777" w:rsidTr="00946575">
        <w:tc>
          <w:tcPr>
            <w:tcW w:w="823" w:type="dxa"/>
            <w:vAlign w:val="center"/>
          </w:tcPr>
          <w:p w14:paraId="36644167" w14:textId="77777777" w:rsidR="000A0EB0" w:rsidRPr="000A0EB0" w:rsidRDefault="000A0EB0" w:rsidP="00946575">
            <w:pPr>
              <w:jc w:val="left"/>
              <w:rPr>
                <w:b/>
                <w:bCs/>
                <w:color w:val="498BFC" w:themeColor="accent1"/>
                <w:sz w:val="28"/>
                <w:szCs w:val="24"/>
              </w:rPr>
            </w:pPr>
            <w:r w:rsidRPr="000A0EB0">
              <w:rPr>
                <w:b/>
                <w:bCs/>
                <w:color w:val="498BFC" w:themeColor="accent1"/>
                <w:sz w:val="28"/>
                <w:szCs w:val="24"/>
              </w:rPr>
              <w:lastRenderedPageBreak/>
              <w:t>P</w:t>
            </w:r>
          </w:p>
        </w:tc>
        <w:tc>
          <w:tcPr>
            <w:tcW w:w="1305" w:type="dxa"/>
            <w:vAlign w:val="center"/>
          </w:tcPr>
          <w:p w14:paraId="3F2DE7D5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Protsess</w:t>
            </w:r>
          </w:p>
        </w:tc>
        <w:tc>
          <w:tcPr>
            <w:tcW w:w="4104" w:type="dxa"/>
            <w:vAlign w:val="center"/>
          </w:tcPr>
          <w:p w14:paraId="5F23A0EE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Ülevaatlik protsessikirjeldus, mis on kirjeldatud vormis tegevus-tähtaeg-vastutaja.</w:t>
            </w:r>
          </w:p>
        </w:tc>
        <w:tc>
          <w:tcPr>
            <w:tcW w:w="1686" w:type="dxa"/>
            <w:vMerge/>
            <w:vAlign w:val="center"/>
          </w:tcPr>
          <w:p w14:paraId="74E1C065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14:paraId="139EDF26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</w:tc>
      </w:tr>
      <w:tr w:rsidR="000A0EB0" w14:paraId="79F07979" w14:textId="77777777" w:rsidTr="00946575">
        <w:trPr>
          <w:trHeight w:val="1125"/>
        </w:trPr>
        <w:tc>
          <w:tcPr>
            <w:tcW w:w="823" w:type="dxa"/>
            <w:vAlign w:val="center"/>
          </w:tcPr>
          <w:p w14:paraId="4334F503" w14:textId="77777777" w:rsidR="000A0EB0" w:rsidRPr="000A0EB0" w:rsidRDefault="000A0EB0" w:rsidP="00946575">
            <w:pPr>
              <w:jc w:val="left"/>
              <w:rPr>
                <w:b/>
                <w:bCs/>
                <w:color w:val="498BFC" w:themeColor="accent1"/>
                <w:sz w:val="28"/>
                <w:szCs w:val="24"/>
              </w:rPr>
            </w:pPr>
            <w:r w:rsidRPr="000A0EB0">
              <w:rPr>
                <w:b/>
                <w:bCs/>
                <w:color w:val="498BFC" w:themeColor="accent1"/>
                <w:sz w:val="28"/>
                <w:szCs w:val="24"/>
              </w:rPr>
              <w:lastRenderedPageBreak/>
              <w:t>J</w:t>
            </w:r>
          </w:p>
        </w:tc>
        <w:tc>
          <w:tcPr>
            <w:tcW w:w="1305" w:type="dxa"/>
            <w:vAlign w:val="center"/>
          </w:tcPr>
          <w:p w14:paraId="61A851D3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Juhend</w:t>
            </w:r>
          </w:p>
        </w:tc>
        <w:tc>
          <w:tcPr>
            <w:tcW w:w="4104" w:type="dxa"/>
            <w:vAlign w:val="center"/>
          </w:tcPr>
          <w:p w14:paraId="1157EE69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 xml:space="preserve">Spetsiifilist töölõiku, ülesannet või alaprotsessi kirjeldav dokument. </w:t>
            </w:r>
          </w:p>
          <w:p w14:paraId="7561F50D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Peab olema seotud protsessiga.</w:t>
            </w:r>
          </w:p>
        </w:tc>
        <w:tc>
          <w:tcPr>
            <w:tcW w:w="1686" w:type="dxa"/>
            <w:vMerge/>
            <w:vAlign w:val="center"/>
          </w:tcPr>
          <w:p w14:paraId="4A02FBCB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14:paraId="6F826F30" w14:textId="77777777" w:rsidR="000A0EB0" w:rsidRPr="000A0EB0" w:rsidRDefault="000A0EB0" w:rsidP="00946575">
            <w:pPr>
              <w:pStyle w:val="Tpploend"/>
              <w:rPr>
                <w:sz w:val="20"/>
              </w:rPr>
            </w:pPr>
          </w:p>
        </w:tc>
      </w:tr>
      <w:tr w:rsidR="000A0EB0" w14:paraId="0DA2C26F" w14:textId="77777777" w:rsidTr="00946575">
        <w:tc>
          <w:tcPr>
            <w:tcW w:w="823" w:type="dxa"/>
            <w:vAlign w:val="center"/>
          </w:tcPr>
          <w:p w14:paraId="19710CAC" w14:textId="77777777" w:rsidR="000A0EB0" w:rsidRPr="000A0EB0" w:rsidRDefault="000A0EB0" w:rsidP="00946575">
            <w:pPr>
              <w:jc w:val="left"/>
              <w:rPr>
                <w:b/>
                <w:bCs/>
                <w:color w:val="498BFC" w:themeColor="accent1"/>
                <w:sz w:val="28"/>
                <w:szCs w:val="24"/>
              </w:rPr>
            </w:pPr>
            <w:r w:rsidRPr="000A0EB0">
              <w:rPr>
                <w:b/>
                <w:bCs/>
                <w:color w:val="498BFC" w:themeColor="accent1"/>
                <w:sz w:val="28"/>
                <w:szCs w:val="24"/>
              </w:rPr>
              <w:t>V</w:t>
            </w:r>
          </w:p>
        </w:tc>
        <w:tc>
          <w:tcPr>
            <w:tcW w:w="1305" w:type="dxa"/>
            <w:vAlign w:val="center"/>
          </w:tcPr>
          <w:p w14:paraId="20FFE3C0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Vorm</w:t>
            </w:r>
          </w:p>
        </w:tc>
        <w:tc>
          <w:tcPr>
            <w:tcW w:w="4104" w:type="dxa"/>
            <w:vAlign w:val="center"/>
          </w:tcPr>
          <w:p w14:paraId="13D0F83F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  <w:r w:rsidRPr="000A0EB0">
              <w:rPr>
                <w:sz w:val="20"/>
                <w:szCs w:val="20"/>
              </w:rPr>
              <w:t>Vorm vm täiendav dokument. Peab olema seotud protsessi või juhendiga.</w:t>
            </w:r>
          </w:p>
        </w:tc>
        <w:tc>
          <w:tcPr>
            <w:tcW w:w="1686" w:type="dxa"/>
            <w:vMerge/>
            <w:vAlign w:val="center"/>
          </w:tcPr>
          <w:p w14:paraId="52D044E7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14:paraId="1AF03EB7" w14:textId="77777777" w:rsidR="000A0EB0" w:rsidRPr="000A0EB0" w:rsidRDefault="000A0EB0" w:rsidP="00946575">
            <w:pPr>
              <w:jc w:val="left"/>
              <w:rPr>
                <w:sz w:val="20"/>
                <w:szCs w:val="20"/>
              </w:rPr>
            </w:pPr>
          </w:p>
        </w:tc>
      </w:tr>
    </w:tbl>
    <w:p w14:paraId="3809C888" w14:textId="77777777" w:rsidR="000A0EB0" w:rsidRPr="000A0EB0" w:rsidRDefault="000A0EB0" w:rsidP="000A0EB0">
      <w:pPr>
        <w:jc w:val="right"/>
        <w:rPr>
          <w:sz w:val="18"/>
          <w:szCs w:val="18"/>
        </w:rPr>
      </w:pPr>
      <w:r w:rsidRPr="000A0EB0">
        <w:rPr>
          <w:sz w:val="18"/>
          <w:szCs w:val="18"/>
        </w:rPr>
        <w:t>Tabel 2. Juhtimissüsteemi dokumentide liigid</w:t>
      </w:r>
    </w:p>
    <w:p w14:paraId="474CDB66" w14:textId="77777777" w:rsidR="00525286" w:rsidRDefault="00525286" w:rsidP="00F206AB">
      <w:pPr>
        <w:pStyle w:val="Tpploend"/>
        <w:numPr>
          <w:ilvl w:val="0"/>
          <w:numId w:val="0"/>
        </w:numPr>
        <w:spacing w:line="276" w:lineRule="auto"/>
      </w:pPr>
    </w:p>
    <w:p w14:paraId="2DB1B44A" w14:textId="691AA9FA" w:rsidR="00AB0BFA" w:rsidRPr="00F206AB" w:rsidRDefault="000A0EB0" w:rsidP="004B2C6A">
      <w:pPr>
        <w:pStyle w:val="Heading3"/>
        <w:numPr>
          <w:ilvl w:val="1"/>
          <w:numId w:val="13"/>
        </w:numPr>
      </w:pPr>
      <w:r>
        <w:t>Kommenteerimisring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6368"/>
        <w:gridCol w:w="1134"/>
        <w:gridCol w:w="1396"/>
      </w:tblGrid>
      <w:tr w:rsidR="00591649" w:rsidRPr="00A81314" w14:paraId="098A100E" w14:textId="77777777" w:rsidTr="003A3B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D09C5D7" w14:textId="77777777" w:rsidR="00591649" w:rsidRPr="004035D7" w:rsidRDefault="00591649" w:rsidP="00943C7B">
            <w:pPr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jrk</w:t>
            </w:r>
          </w:p>
        </w:tc>
        <w:tc>
          <w:tcPr>
            <w:tcW w:w="636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F7BEF8" w14:textId="77777777" w:rsidR="00591649" w:rsidRPr="004035D7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Tegevus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D65FF4A" w14:textId="77777777" w:rsidR="00591649" w:rsidRPr="004035D7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Tähtaeg</w:t>
            </w:r>
          </w:p>
        </w:tc>
        <w:tc>
          <w:tcPr>
            <w:tcW w:w="13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CFFB9DC" w14:textId="77777777" w:rsidR="00591649" w:rsidRPr="004035D7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Vastutaja</w:t>
            </w:r>
          </w:p>
        </w:tc>
      </w:tr>
      <w:tr w:rsidR="00DA5F72" w:rsidRPr="00A81314" w14:paraId="3C2DD3EE" w14:textId="77777777" w:rsidTr="003A3B7A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096A87A" w14:textId="61FE5199" w:rsidR="00DA5F72" w:rsidRPr="004035D7" w:rsidRDefault="00DA5F72" w:rsidP="00DA5F72">
            <w:pPr>
              <w:pStyle w:val="ListParagraph"/>
              <w:numPr>
                <w:ilvl w:val="0"/>
                <w:numId w:val="21"/>
              </w:numPr>
              <w:rPr>
                <w:rFonts w:ascii="Roboto" w:eastAsiaTheme="majorEastAsia" w:hAnsi="Roboto" w:cstheme="majorBidi"/>
                <w:sz w:val="20"/>
                <w:szCs w:val="20"/>
              </w:rPr>
            </w:pPr>
          </w:p>
        </w:tc>
        <w:tc>
          <w:tcPr>
            <w:tcW w:w="636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ECA1D6B" w14:textId="776C436A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Kaasab kommenteerimisringil kõik osapooled, kelle tööd protsess/juhend puudutab. Sh ka RaM ühisosakonnale.</w:t>
            </w:r>
          </w:p>
        </w:tc>
        <w:tc>
          <w:tcPr>
            <w:tcW w:w="11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D78E8E" w14:textId="473E3694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Vähemalt 10 tp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A849AA7" w14:textId="38C0AEE6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Protsessi omanik</w:t>
            </w:r>
          </w:p>
        </w:tc>
      </w:tr>
      <w:tr w:rsidR="00DA5F72" w:rsidRPr="00A81314" w14:paraId="30524694" w14:textId="77777777" w:rsidTr="003A3B7A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283471" w14:textId="6066E945" w:rsidR="00DA5F72" w:rsidRPr="004035D7" w:rsidRDefault="00DA5F72" w:rsidP="00DA5F72">
            <w:pPr>
              <w:pStyle w:val="ListParagraph"/>
              <w:numPr>
                <w:ilvl w:val="0"/>
                <w:numId w:val="21"/>
              </w:numPr>
              <w:rPr>
                <w:rFonts w:cstheme="majorBidi"/>
                <w:sz w:val="20"/>
                <w:szCs w:val="20"/>
              </w:rPr>
            </w:pPr>
          </w:p>
        </w:tc>
        <w:tc>
          <w:tcPr>
            <w:tcW w:w="636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3026CF1" w14:textId="77777777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Pärast kommenteerimisringi töötab läbi ettepanekud ja kommentaarid ning teeb vajalikud muudatused failis, vajadusel peab läbirääkimisi ja kaasab kvaliteedijuhi.</w:t>
            </w:r>
          </w:p>
          <w:p w14:paraId="1F1A4D05" w14:textId="77777777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667C36" w:themeColor="accent4"/>
                <w:sz w:val="20"/>
                <w:szCs w:val="20"/>
              </w:rPr>
            </w:pPr>
          </w:p>
          <w:p w14:paraId="3270AADE" w14:textId="4F0968C5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b/>
                <w:bCs/>
                <w:color w:val="85B85B" w:themeColor="accent5"/>
                <w:sz w:val="20"/>
                <w:szCs w:val="20"/>
              </w:rPr>
              <w:t>NB!</w:t>
            </w:r>
            <w:r w:rsidRPr="004035D7">
              <w:rPr>
                <w:color w:val="85B85B" w:themeColor="accent5"/>
                <w:sz w:val="20"/>
                <w:szCs w:val="20"/>
              </w:rPr>
              <w:t xml:space="preserve"> </w:t>
            </w:r>
            <w:r w:rsidRPr="004035D7">
              <w:rPr>
                <w:sz w:val="20"/>
                <w:szCs w:val="20"/>
              </w:rPr>
              <w:t>Kõik diskussioonid, küsimused ja muudatused peavad saama lahenduse kommenteerimisringi faasis, et kooskõlastusring DHSis sujuks ladusalt.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757DBFE" w14:textId="68C53788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10 tp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09F74D7" w14:textId="70F05A95" w:rsidR="00DA5F72" w:rsidRPr="004035D7" w:rsidRDefault="00DA5F72" w:rsidP="00DA5F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Protsessi omanik</w:t>
            </w:r>
          </w:p>
        </w:tc>
      </w:tr>
    </w:tbl>
    <w:p w14:paraId="3F5BF3AA" w14:textId="238593D5" w:rsidR="00F206AB" w:rsidRDefault="00F206AB">
      <w:pPr>
        <w:jc w:val="left"/>
        <w:rPr>
          <w:rFonts w:eastAsiaTheme="majorEastAsia" w:cstheme="majorBidi"/>
          <w:szCs w:val="20"/>
        </w:rPr>
      </w:pPr>
    </w:p>
    <w:p w14:paraId="67855C9B" w14:textId="5D7AAB27" w:rsidR="00DD54E4" w:rsidRPr="00DD54E4" w:rsidRDefault="00DD54E4" w:rsidP="00DD54E4">
      <w:pPr>
        <w:pStyle w:val="ListParagraph"/>
        <w:numPr>
          <w:ilvl w:val="1"/>
          <w:numId w:val="21"/>
        </w:numPr>
        <w:rPr>
          <w:rFonts w:asciiTheme="majorHAnsi" w:eastAsia="Times New Roman" w:hAnsiTheme="majorHAnsi" w:cstheme="majorBidi"/>
          <w:bCs/>
          <w:color w:val="045AEF" w:themeColor="text2" w:themeShade="BF"/>
          <w:sz w:val="28"/>
        </w:rPr>
      </w:pPr>
      <w:r w:rsidRPr="00DD54E4">
        <w:rPr>
          <w:rFonts w:asciiTheme="majorHAnsi" w:eastAsia="Times New Roman" w:hAnsiTheme="majorHAnsi" w:cstheme="majorBidi"/>
          <w:bCs/>
          <w:color w:val="045AEF" w:themeColor="text2" w:themeShade="BF"/>
          <w:sz w:val="28"/>
        </w:rPr>
        <w:t>Kooskõlastamine ja kinnitamine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3"/>
        <w:gridCol w:w="6447"/>
        <w:gridCol w:w="1134"/>
        <w:gridCol w:w="1396"/>
      </w:tblGrid>
      <w:tr w:rsidR="003A3B7A" w:rsidRPr="00A81314" w14:paraId="008614D7" w14:textId="77777777" w:rsidTr="003A3B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FB034E" w14:textId="77777777" w:rsidR="00591649" w:rsidRPr="00035FF2" w:rsidRDefault="00591649" w:rsidP="00943C7B">
            <w:r>
              <w:t>jrk</w:t>
            </w:r>
          </w:p>
        </w:tc>
        <w:tc>
          <w:tcPr>
            <w:tcW w:w="644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CBAA55F" w14:textId="77777777" w:rsidR="00591649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F6705C7" w14:textId="77777777" w:rsidR="00591649" w:rsidRPr="00035FF2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3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0E557C16" w14:textId="77777777" w:rsidR="00591649" w:rsidRPr="00035FF2" w:rsidRDefault="00591649" w:rsidP="00943C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4035D7" w:rsidRPr="00A81314" w14:paraId="069C2C6E" w14:textId="77777777" w:rsidTr="003A3B7A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2DA1C1A" w14:textId="49A763F8" w:rsidR="004035D7" w:rsidRPr="004035D7" w:rsidRDefault="004035D7" w:rsidP="004035D7">
            <w:pPr>
              <w:pStyle w:val="ListParagraph"/>
              <w:numPr>
                <w:ilvl w:val="0"/>
                <w:numId w:val="22"/>
              </w:numPr>
              <w:rPr>
                <w:rFonts w:ascii="Roboto" w:eastAsiaTheme="majorEastAsia" w:hAnsi="Roboto" w:cstheme="majorBidi"/>
                <w:sz w:val="20"/>
                <w:szCs w:val="20"/>
              </w:rPr>
            </w:pPr>
          </w:p>
        </w:tc>
        <w:tc>
          <w:tcPr>
            <w:tcW w:w="644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FC438C7" w14:textId="77777777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 xml:space="preserve">Korraldab kooskõlastusringi terviktöövoo (sh vormistab käskkirja) DHSis. </w:t>
            </w:r>
          </w:p>
          <w:p w14:paraId="14D305EA" w14:textId="55A8AE97" w:rsid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 xml:space="preserve">Esitab kooskõlastamisele kinnitatava versiooni ning vormistab töövoo vastavalt tabelis 1 toodud põhimõtetele. </w:t>
            </w:r>
          </w:p>
          <w:p w14:paraId="768C6454" w14:textId="77777777" w:rsidR="0032186B" w:rsidRPr="004035D7" w:rsidRDefault="0032186B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474DA6C" w14:textId="31860C9E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b/>
                <w:bCs/>
                <w:color w:val="85B85B" w:themeColor="accent5"/>
                <w:sz w:val="20"/>
                <w:szCs w:val="20"/>
              </w:rPr>
              <w:t xml:space="preserve">NB! </w:t>
            </w:r>
            <w:r w:rsidR="00335131">
              <w:rPr>
                <w:sz w:val="20"/>
                <w:szCs w:val="20"/>
              </w:rPr>
              <w:t>P</w:t>
            </w:r>
            <w:r w:rsidRPr="004035D7">
              <w:rPr>
                <w:sz w:val="20"/>
                <w:szCs w:val="20"/>
              </w:rPr>
              <w:t>rotsessiomaniku soovil</w:t>
            </w:r>
            <w:r w:rsidR="00335131">
              <w:rPr>
                <w:sz w:val="20"/>
                <w:szCs w:val="20"/>
              </w:rPr>
              <w:t xml:space="preserve"> võib</w:t>
            </w:r>
            <w:r w:rsidRPr="004035D7">
              <w:rPr>
                <w:sz w:val="20"/>
                <w:szCs w:val="20"/>
              </w:rPr>
              <w:t xml:space="preserve"> DHSi kooskõlastusringi liikmeid lisada, kuid seejuures tuleb lähtuda otstarbekuse ja efektiivsuse põhimõtetest.</w:t>
            </w:r>
          </w:p>
        </w:tc>
        <w:tc>
          <w:tcPr>
            <w:tcW w:w="11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EC69CB" w14:textId="750DC3E4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2 tp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5A3590E" w14:textId="2C210B06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Kvaliteedijuht</w:t>
            </w:r>
          </w:p>
        </w:tc>
      </w:tr>
      <w:tr w:rsidR="004035D7" w:rsidRPr="00A81314" w14:paraId="0658ACC1" w14:textId="77777777" w:rsidTr="003A3B7A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61303C" w14:textId="77777777" w:rsidR="004035D7" w:rsidRPr="004035D7" w:rsidRDefault="004035D7" w:rsidP="004035D7">
            <w:pPr>
              <w:pStyle w:val="ListParagraph"/>
              <w:numPr>
                <w:ilvl w:val="0"/>
                <w:numId w:val="22"/>
              </w:numPr>
              <w:rPr>
                <w:rFonts w:cstheme="majorBidi"/>
                <w:sz w:val="20"/>
                <w:szCs w:val="20"/>
              </w:rPr>
            </w:pPr>
          </w:p>
        </w:tc>
        <w:tc>
          <w:tcPr>
            <w:tcW w:w="644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73B8FE8" w14:textId="045B8A7F" w:rsid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Kooskõlastab käskkirja</w:t>
            </w:r>
            <w:r w:rsidR="0032186B">
              <w:rPr>
                <w:sz w:val="20"/>
                <w:szCs w:val="20"/>
              </w:rPr>
              <w:t xml:space="preserve"> (vt täpsemalt tabel 1)</w:t>
            </w:r>
          </w:p>
          <w:p w14:paraId="139B9FA1" w14:textId="77777777" w:rsidR="0032186B" w:rsidRPr="004035D7" w:rsidRDefault="0032186B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B843116" w14:textId="54479A30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b/>
                <w:bCs/>
                <w:color w:val="85B85B" w:themeColor="accent5"/>
                <w:sz w:val="20"/>
                <w:szCs w:val="20"/>
              </w:rPr>
              <w:t>NB!</w:t>
            </w:r>
            <w:r w:rsidRPr="004035D7">
              <w:rPr>
                <w:sz w:val="20"/>
                <w:szCs w:val="20"/>
              </w:rPr>
              <w:t xml:space="preserve"> Ministri käskkirja puhul on kooskõlastusringis ka kantsler ja ministri nõunikud</w:t>
            </w:r>
            <w:r w:rsidR="0032186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95BD0D1" w14:textId="12C973B7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2 tp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266A1C5" w14:textId="462EA3D0" w:rsidR="0032186B" w:rsidRPr="0032186B" w:rsidRDefault="0032186B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2186B">
              <w:rPr>
                <w:sz w:val="18"/>
                <w:szCs w:val="18"/>
              </w:rPr>
              <w:t>Asekantsler, protsessi omanik, dok. halduse spetsialist, õigusnõunik (ÕT)</w:t>
            </w:r>
          </w:p>
        </w:tc>
      </w:tr>
      <w:tr w:rsidR="004035D7" w:rsidRPr="00A81314" w14:paraId="581E28CA" w14:textId="77777777" w:rsidTr="003A3B7A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2E825B5" w14:textId="77777777" w:rsidR="004035D7" w:rsidRPr="004035D7" w:rsidRDefault="004035D7" w:rsidP="004035D7">
            <w:pPr>
              <w:pStyle w:val="ListParagraph"/>
              <w:numPr>
                <w:ilvl w:val="0"/>
                <w:numId w:val="22"/>
              </w:numPr>
              <w:rPr>
                <w:rFonts w:cstheme="majorBidi"/>
                <w:sz w:val="20"/>
                <w:szCs w:val="20"/>
              </w:rPr>
            </w:pPr>
          </w:p>
        </w:tc>
        <w:tc>
          <w:tcPr>
            <w:tcW w:w="6447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EFB5011" w14:textId="54FBFEF0" w:rsidR="004035D7" w:rsidRPr="004035D7" w:rsidRDefault="0032186B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Allkirjastab käskkirja.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A3B88AC" w14:textId="2EAA839D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2 tp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8F708ED" w14:textId="5E87E9DC" w:rsidR="004035D7" w:rsidRPr="004035D7" w:rsidRDefault="004035D7" w:rsidP="004035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Kantsler/ minister</w:t>
            </w:r>
          </w:p>
        </w:tc>
      </w:tr>
    </w:tbl>
    <w:p w14:paraId="180FAC2B" w14:textId="77777777" w:rsidR="00591649" w:rsidRDefault="00591649" w:rsidP="00591649">
      <w:pPr>
        <w:jc w:val="left"/>
        <w:rPr>
          <w:rFonts w:eastAsiaTheme="majorEastAsia" w:cstheme="majorBidi"/>
          <w:szCs w:val="20"/>
        </w:rPr>
      </w:pPr>
    </w:p>
    <w:p w14:paraId="0AA9C86F" w14:textId="77777777" w:rsidR="00F206AB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50C57841" w14:textId="77157E68" w:rsidR="003A3B7A" w:rsidRPr="00F206AB" w:rsidRDefault="003A3B7A" w:rsidP="003A3B7A">
      <w:pPr>
        <w:pStyle w:val="Heading3"/>
        <w:numPr>
          <w:ilvl w:val="1"/>
          <w:numId w:val="21"/>
        </w:numPr>
      </w:pPr>
      <w:r>
        <w:t>Avaldamine ja teavitamine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6368"/>
        <w:gridCol w:w="1134"/>
        <w:gridCol w:w="1396"/>
      </w:tblGrid>
      <w:tr w:rsidR="003A3B7A" w:rsidRPr="00A81314" w14:paraId="1C032257" w14:textId="77777777" w:rsidTr="009465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2A334EC" w14:textId="77777777" w:rsidR="003A3B7A" w:rsidRPr="004035D7" w:rsidRDefault="003A3B7A" w:rsidP="00946575">
            <w:pPr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jrk</w:t>
            </w:r>
          </w:p>
        </w:tc>
        <w:tc>
          <w:tcPr>
            <w:tcW w:w="636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A321D60" w14:textId="77777777" w:rsidR="003A3B7A" w:rsidRPr="004035D7" w:rsidRDefault="003A3B7A" w:rsidP="0094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Tegevus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F9DA4F9" w14:textId="77777777" w:rsidR="003A3B7A" w:rsidRPr="004035D7" w:rsidRDefault="003A3B7A" w:rsidP="0094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Tähtaeg</w:t>
            </w:r>
          </w:p>
        </w:tc>
        <w:tc>
          <w:tcPr>
            <w:tcW w:w="13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1DCEA7AC" w14:textId="77777777" w:rsidR="003A3B7A" w:rsidRPr="004035D7" w:rsidRDefault="003A3B7A" w:rsidP="009465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035D7">
              <w:rPr>
                <w:sz w:val="20"/>
                <w:szCs w:val="20"/>
              </w:rPr>
              <w:t>Vastutaja</w:t>
            </w:r>
          </w:p>
        </w:tc>
      </w:tr>
      <w:tr w:rsidR="008C32D7" w:rsidRPr="00A81314" w14:paraId="4AA58EE4" w14:textId="77777777" w:rsidTr="00946575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F492791" w14:textId="79A25181" w:rsidR="008C32D7" w:rsidRPr="008C32D7" w:rsidRDefault="008C32D7" w:rsidP="008C32D7">
            <w:pPr>
              <w:pStyle w:val="ListParagraph"/>
              <w:numPr>
                <w:ilvl w:val="0"/>
                <w:numId w:val="24"/>
              </w:numPr>
              <w:ind w:hanging="646"/>
              <w:rPr>
                <w:rFonts w:ascii="Roboto" w:eastAsiaTheme="majorEastAsia" w:hAnsi="Roboto" w:cstheme="majorBidi"/>
                <w:sz w:val="20"/>
                <w:szCs w:val="20"/>
              </w:rPr>
            </w:pPr>
          </w:p>
        </w:tc>
        <w:tc>
          <w:tcPr>
            <w:tcW w:w="636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D56F71B" w14:textId="77777777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Pärast käskkirja allkirjastamist lisab kinnitatud versiooni juhtimissüsteemi saidile, uuendab info VA JS dokumentide nimekirjas ning avaldab uudise sharepointis.</w:t>
            </w:r>
          </w:p>
          <w:p w14:paraId="747FB5D9" w14:textId="6C52B2A1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b/>
                <w:bCs/>
                <w:color w:val="85B85B" w:themeColor="accent5"/>
                <w:sz w:val="20"/>
                <w:szCs w:val="20"/>
              </w:rPr>
              <w:t xml:space="preserve">NB! </w:t>
            </w:r>
            <w:r w:rsidRPr="008C32D7">
              <w:rPr>
                <w:sz w:val="20"/>
                <w:szCs w:val="20"/>
              </w:rPr>
              <w:t>Valitsemisalaülese mõjuga protsessid/juhendid edastatakse asutusele läbi DHSi.</w:t>
            </w:r>
          </w:p>
        </w:tc>
        <w:tc>
          <w:tcPr>
            <w:tcW w:w="11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2702D4E" w14:textId="5982FC8F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1 tp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48703B3" w14:textId="115F6C44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Kvaliteedijuht</w:t>
            </w:r>
          </w:p>
        </w:tc>
      </w:tr>
      <w:tr w:rsidR="008C32D7" w:rsidRPr="00A81314" w14:paraId="51B02FFB" w14:textId="77777777" w:rsidTr="00946575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C67A8C1" w14:textId="2771ADA6" w:rsidR="008C32D7" w:rsidRPr="008C32D7" w:rsidRDefault="008C32D7" w:rsidP="008C32D7">
            <w:pPr>
              <w:rPr>
                <w:rFonts w:cstheme="majorBidi"/>
                <w:sz w:val="20"/>
                <w:szCs w:val="20"/>
              </w:rPr>
            </w:pPr>
            <w:r w:rsidRPr="008C32D7">
              <w:rPr>
                <w:rFonts w:cstheme="majorBidi"/>
                <w:b w:val="0"/>
                <w:bCs w:val="0"/>
                <w:sz w:val="20"/>
                <w:szCs w:val="20"/>
              </w:rPr>
              <w:lastRenderedPageBreak/>
              <w:t>2</w:t>
            </w:r>
            <w:r>
              <w:rPr>
                <w:rFonts w:cstheme="majorBidi"/>
                <w:sz w:val="20"/>
                <w:szCs w:val="20"/>
              </w:rPr>
              <w:t xml:space="preserve">. </w:t>
            </w:r>
          </w:p>
        </w:tc>
        <w:tc>
          <w:tcPr>
            <w:tcW w:w="6368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04BF10" w14:textId="0684CC9D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Leiab kehtiva protsessi/juhendi versiooni juhtimissüsteemi saidilt.</w:t>
            </w:r>
          </w:p>
        </w:tc>
        <w:tc>
          <w:tcPr>
            <w:tcW w:w="113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228AAD" w14:textId="3671FDFE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30 tp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52EDBB9" w14:textId="357AF25F" w:rsidR="008C32D7" w:rsidRPr="008C32D7" w:rsidRDefault="008C32D7" w:rsidP="008C32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32D7">
              <w:rPr>
                <w:sz w:val="20"/>
                <w:szCs w:val="20"/>
              </w:rPr>
              <w:t>Teenistuja</w:t>
            </w:r>
          </w:p>
        </w:tc>
      </w:tr>
    </w:tbl>
    <w:p w14:paraId="1248D2DE" w14:textId="77777777" w:rsidR="003A3B7A" w:rsidRDefault="003A3B7A" w:rsidP="00F206AB">
      <w:pPr>
        <w:pStyle w:val="Tpploend"/>
        <w:numPr>
          <w:ilvl w:val="0"/>
          <w:numId w:val="0"/>
        </w:numPr>
        <w:spacing w:line="276" w:lineRule="auto"/>
      </w:pPr>
    </w:p>
    <w:p w14:paraId="0F06E221" w14:textId="30712E9A" w:rsidR="00A019C9" w:rsidRPr="009B4409" w:rsidRDefault="00A019C9" w:rsidP="00591649">
      <w:pPr>
        <w:pStyle w:val="Heading2"/>
        <w:numPr>
          <w:ilvl w:val="0"/>
          <w:numId w:val="13"/>
        </w:numPr>
      </w:pPr>
      <w:bookmarkStart w:id="2" w:name="_Hlk92806896"/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2"/>
    <w:p w14:paraId="5E93C2F1" w14:textId="77777777" w:rsidR="00CA33E9" w:rsidRPr="00FF681D" w:rsidRDefault="00CA33E9" w:rsidP="00CA33E9">
      <w:pPr>
        <w:rPr>
          <w:szCs w:val="22"/>
        </w:rPr>
      </w:pPr>
      <w:r w:rsidRPr="00FF681D">
        <w:rPr>
          <w:szCs w:val="22"/>
        </w:rPr>
        <w:t>Protsessi/ juhendi vorm</w:t>
      </w:r>
      <w:r>
        <w:rPr>
          <w:szCs w:val="22"/>
        </w:rPr>
        <w:t xml:space="preserve"> (</w:t>
      </w:r>
      <w:r w:rsidRPr="00FF681D">
        <w:rPr>
          <w:szCs w:val="22"/>
        </w:rPr>
        <w:t>P1_J1_V1</w:t>
      </w:r>
      <w:r>
        <w:rPr>
          <w:szCs w:val="22"/>
        </w:rPr>
        <w:t>)</w:t>
      </w:r>
    </w:p>
    <w:p w14:paraId="585F48E5" w14:textId="77777777" w:rsidR="00CA33E9" w:rsidRDefault="00CA33E9" w:rsidP="00CA33E9"/>
    <w:p w14:paraId="5A7C5115" w14:textId="60FA0863" w:rsidR="00CA33E9" w:rsidRPr="00B40432" w:rsidRDefault="00CA33E9" w:rsidP="00CA33E9">
      <w:pPr>
        <w:pStyle w:val="Heading2"/>
        <w:numPr>
          <w:ilvl w:val="0"/>
          <w:numId w:val="13"/>
        </w:numPr>
      </w:pPr>
      <w:r>
        <w:t>Dokumendi muutmise ülevaade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498BFC" w:themeColor="text2"/>
          <w:right w:val="none" w:sz="0" w:space="0" w:color="auto"/>
          <w:insideH w:val="single" w:sz="2" w:space="0" w:color="498BFC" w:themeColor="text2"/>
          <w:insideV w:val="single" w:sz="2" w:space="0" w:color="498BFC" w:themeColor="text2"/>
        </w:tblBorders>
        <w:tblLook w:val="04A0" w:firstRow="1" w:lastRow="0" w:firstColumn="1" w:lastColumn="0" w:noHBand="0" w:noVBand="1"/>
      </w:tblPr>
      <w:tblGrid>
        <w:gridCol w:w="1696"/>
        <w:gridCol w:w="8046"/>
      </w:tblGrid>
      <w:tr w:rsidR="00CA33E9" w14:paraId="3550F58F" w14:textId="77777777" w:rsidTr="00946575">
        <w:tc>
          <w:tcPr>
            <w:tcW w:w="1696" w:type="dxa"/>
            <w:shd w:val="clear" w:color="auto" w:fill="DAE7FE" w:themeFill="text2" w:themeFillTint="33"/>
          </w:tcPr>
          <w:p w14:paraId="6E3F6EF0" w14:textId="77777777" w:rsidR="00CA33E9" w:rsidRPr="00FF681D" w:rsidRDefault="00CA33E9" w:rsidP="00946575">
            <w:pPr>
              <w:rPr>
                <w:b/>
                <w:bCs/>
              </w:rPr>
            </w:pPr>
            <w:r w:rsidRPr="00FF681D">
              <w:rPr>
                <w:b/>
                <w:bCs/>
              </w:rPr>
              <w:t>Versioon</w:t>
            </w:r>
          </w:p>
        </w:tc>
        <w:tc>
          <w:tcPr>
            <w:tcW w:w="8046" w:type="dxa"/>
            <w:shd w:val="clear" w:color="auto" w:fill="DAE7FE" w:themeFill="text2" w:themeFillTint="33"/>
          </w:tcPr>
          <w:p w14:paraId="128FE500" w14:textId="77777777" w:rsidR="00CA33E9" w:rsidRPr="00FF681D" w:rsidRDefault="00CA33E9" w:rsidP="00946575">
            <w:pPr>
              <w:rPr>
                <w:b/>
                <w:bCs/>
              </w:rPr>
            </w:pPr>
            <w:r w:rsidRPr="00FF681D">
              <w:rPr>
                <w:b/>
                <w:bCs/>
              </w:rPr>
              <w:t>Muudatuse sisu</w:t>
            </w:r>
          </w:p>
        </w:tc>
      </w:tr>
      <w:tr w:rsidR="00CA33E9" w14:paraId="0BC6704B" w14:textId="77777777" w:rsidTr="00946575">
        <w:tc>
          <w:tcPr>
            <w:tcW w:w="1696" w:type="dxa"/>
          </w:tcPr>
          <w:p w14:paraId="7DE95081" w14:textId="77777777" w:rsidR="00CA33E9" w:rsidRPr="00CA33E9" w:rsidRDefault="00CA33E9" w:rsidP="00946575">
            <w:pPr>
              <w:rPr>
                <w:sz w:val="20"/>
                <w:szCs w:val="20"/>
              </w:rPr>
            </w:pPr>
            <w:r w:rsidRPr="00CA33E9">
              <w:rPr>
                <w:sz w:val="20"/>
                <w:szCs w:val="20"/>
              </w:rPr>
              <w:t>Versioon 2</w:t>
            </w:r>
          </w:p>
        </w:tc>
        <w:tc>
          <w:tcPr>
            <w:tcW w:w="8046" w:type="dxa"/>
          </w:tcPr>
          <w:p w14:paraId="7AC251BB" w14:textId="0C9D90DB" w:rsidR="00CA33E9" w:rsidRPr="00CA33E9" w:rsidRDefault="00CA33E9" w:rsidP="00946575">
            <w:pPr>
              <w:rPr>
                <w:sz w:val="20"/>
                <w:szCs w:val="20"/>
              </w:rPr>
            </w:pPr>
            <w:r w:rsidRPr="00CA33E9">
              <w:rPr>
                <w:sz w:val="20"/>
                <w:szCs w:val="20"/>
              </w:rPr>
              <w:t>Uuendatud tabel 1 - VAJS dokumendid kooskõlastavad vastavalt liigile asekantslerid, mitte enam kõik SoM osakonnajuhatajad. Lisatud täiendus tehniliste juhendite mittekinnitamise osas.</w:t>
            </w:r>
          </w:p>
        </w:tc>
      </w:tr>
      <w:tr w:rsidR="00CA33E9" w14:paraId="15CC5579" w14:textId="77777777" w:rsidTr="00946575">
        <w:tc>
          <w:tcPr>
            <w:tcW w:w="1696" w:type="dxa"/>
          </w:tcPr>
          <w:p w14:paraId="56CE9C60" w14:textId="77777777" w:rsidR="00CA33E9" w:rsidRDefault="00CA33E9" w:rsidP="00946575"/>
        </w:tc>
        <w:tc>
          <w:tcPr>
            <w:tcW w:w="8046" w:type="dxa"/>
          </w:tcPr>
          <w:p w14:paraId="4F51F261" w14:textId="77777777" w:rsidR="00CA33E9" w:rsidRDefault="00CA33E9" w:rsidP="00946575"/>
        </w:tc>
      </w:tr>
    </w:tbl>
    <w:p w14:paraId="00E60F6C" w14:textId="279FB2C0" w:rsidR="00A87963" w:rsidRDefault="00FE7625" w:rsidP="0032186B">
      <w:pPr>
        <w:jc w:val="left"/>
        <w:rPr>
          <w:rFonts w:ascii="Roboto" w:hAnsi="Roboto"/>
          <w:b/>
        </w:rPr>
      </w:pPr>
      <w:r>
        <w:rPr>
          <w:rStyle w:val="Strong"/>
          <w:bCs w:val="0"/>
        </w:rPr>
        <w:br w:type="page"/>
      </w:r>
    </w:p>
    <w:p w14:paraId="38298B21" w14:textId="77777777" w:rsidR="00DD5612" w:rsidRDefault="00DD5612" w:rsidP="00BE37F9">
      <w:pPr>
        <w:spacing w:line="276" w:lineRule="auto"/>
        <w:jc w:val="left"/>
        <w:rPr>
          <w:rFonts w:ascii="Roboto" w:hAnsi="Roboto"/>
          <w:b/>
        </w:rPr>
      </w:pPr>
    </w:p>
    <w:p w14:paraId="0CFA0497" w14:textId="77777777" w:rsidR="00DD5612" w:rsidRDefault="00DD5612" w:rsidP="00BE37F9">
      <w:pPr>
        <w:spacing w:line="276" w:lineRule="auto"/>
        <w:jc w:val="left"/>
        <w:rPr>
          <w:rFonts w:ascii="Roboto" w:hAnsi="Roboto"/>
          <w:b/>
        </w:rPr>
      </w:pPr>
    </w:p>
    <w:p w14:paraId="75EA7F15" w14:textId="77777777" w:rsidR="00DD5612" w:rsidRDefault="00DD5612" w:rsidP="00BE37F9">
      <w:pPr>
        <w:spacing w:line="276" w:lineRule="auto"/>
        <w:jc w:val="left"/>
        <w:rPr>
          <w:rFonts w:ascii="Roboto" w:hAnsi="Roboto"/>
          <w:b/>
        </w:rPr>
      </w:pPr>
    </w:p>
    <w:p w14:paraId="4BDBDFF4" w14:textId="77777777" w:rsidR="00DD5612" w:rsidRDefault="00DD5612" w:rsidP="00BE37F9">
      <w:pPr>
        <w:spacing w:line="276" w:lineRule="auto"/>
        <w:jc w:val="left"/>
        <w:rPr>
          <w:rFonts w:ascii="Roboto" w:hAnsi="Roboto"/>
          <w:b/>
        </w:rPr>
      </w:pPr>
    </w:p>
    <w:p w14:paraId="155901C4" w14:textId="77777777" w:rsidR="00DD5612" w:rsidRDefault="00DD5612" w:rsidP="00BE37F9">
      <w:pPr>
        <w:spacing w:line="276" w:lineRule="auto"/>
        <w:jc w:val="left"/>
        <w:rPr>
          <w:rFonts w:ascii="Roboto" w:hAnsi="Roboto"/>
          <w:b/>
        </w:rPr>
      </w:pPr>
    </w:p>
    <w:p w14:paraId="68D2E749" w14:textId="0AE966C5" w:rsidR="00272164" w:rsidRPr="000D4EA6" w:rsidRDefault="00272164" w:rsidP="000D4EA6">
      <w:pPr>
        <w:jc w:val="left"/>
        <w:rPr>
          <w:rFonts w:ascii="Roboto" w:hAnsi="Roboto"/>
          <w:b/>
          <w:bCs/>
        </w:rPr>
      </w:pPr>
    </w:p>
    <w:sectPr w:rsidR="00272164" w:rsidRPr="000D4EA6" w:rsidSect="00FC154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C1938" w14:textId="77777777" w:rsidR="001F38B4" w:rsidRDefault="001F38B4" w:rsidP="0050638E">
      <w:pPr>
        <w:spacing w:after="0" w:line="240" w:lineRule="auto"/>
      </w:pPr>
      <w:r>
        <w:separator/>
      </w:r>
    </w:p>
  </w:endnote>
  <w:endnote w:type="continuationSeparator" w:id="0">
    <w:p w14:paraId="5EB9A888" w14:textId="77777777" w:rsidR="001F38B4" w:rsidRDefault="001F38B4" w:rsidP="0050638E">
      <w:pPr>
        <w:spacing w:after="0" w:line="240" w:lineRule="auto"/>
      </w:pPr>
      <w:r>
        <w:continuationSeparator/>
      </w:r>
    </w:p>
  </w:endnote>
  <w:endnote w:type="continuationNotice" w:id="1">
    <w:p w14:paraId="2D80FC04" w14:textId="77777777" w:rsidR="001F38B4" w:rsidRDefault="001F38B4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59131" w14:textId="77777777" w:rsidR="001F38B4" w:rsidRDefault="001F38B4" w:rsidP="0050638E">
      <w:pPr>
        <w:spacing w:after="0" w:line="240" w:lineRule="auto"/>
      </w:pPr>
      <w:r>
        <w:separator/>
      </w:r>
    </w:p>
  </w:footnote>
  <w:footnote w:type="continuationSeparator" w:id="0">
    <w:p w14:paraId="1ECBCDEE" w14:textId="77777777" w:rsidR="001F38B4" w:rsidRDefault="001F38B4" w:rsidP="0050638E">
      <w:pPr>
        <w:spacing w:after="0" w:line="240" w:lineRule="auto"/>
      </w:pPr>
      <w:r>
        <w:continuationSeparator/>
      </w:r>
    </w:p>
  </w:footnote>
  <w:footnote w:type="continuationNotice" w:id="1">
    <w:p w14:paraId="40A5AA18" w14:textId="77777777" w:rsidR="001F38B4" w:rsidRDefault="001F38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015772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67A41AEF" w:rsidR="00015772" w:rsidRPr="005621CA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SoM VAJS dokumentide koostamise ja hoidmise juhend </w:t>
          </w:r>
        </w:p>
      </w:tc>
      <w:tc>
        <w:tcPr>
          <w:tcW w:w="2444" w:type="dxa"/>
          <w:vAlign w:val="center"/>
        </w:tcPr>
        <w:p w14:paraId="6AAC5B70" w14:textId="68BBE2AC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>
            <w:rPr>
              <w:rFonts w:cs="Times New Roman"/>
              <w:szCs w:val="16"/>
            </w:rPr>
            <w:t>P01_J01</w:t>
          </w:r>
        </w:p>
      </w:tc>
    </w:tr>
    <w:tr w:rsidR="00015772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9B4D28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>
            <w:rPr>
              <w:rFonts w:cs="Times New Roman"/>
              <w:szCs w:val="16"/>
            </w:rPr>
            <w:t>2</w:t>
          </w:r>
        </w:p>
      </w:tc>
    </w:tr>
    <w:tr w:rsidR="00015772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7394D26D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Anni Heinaste</w:t>
          </w:r>
        </w:p>
      </w:tc>
      <w:tc>
        <w:tcPr>
          <w:tcW w:w="4507" w:type="dxa"/>
          <w:vAlign w:val="center"/>
        </w:tcPr>
        <w:p w14:paraId="565E3E16" w14:textId="6ECA37E8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>
            <w:rPr>
              <w:rFonts w:cs="Times New Roman"/>
              <w:szCs w:val="16"/>
            </w:rPr>
            <w:fldChar w:fldCharType="begin"/>
          </w:r>
          <w:ins w:id="3" w:author="mso service" w:date="2026-01-15T09:04:00Z">
            <w:r w:rsidR="00852803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4" w:author="mso service" w:date="2026-01-15T09:04:00Z">
            <w:r w:rsidR="002D20F7" w:rsidDel="00852803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>
            <w:rPr>
              <w:rFonts w:cs="Times New Roman"/>
              <w:szCs w:val="16"/>
            </w:rPr>
            <w:fldChar w:fldCharType="separate"/>
          </w:r>
          <w:ins w:id="5" w:author="mso service" w:date="2026-01-15T09:04:00Z">
            <w:r w:rsidR="00852803">
              <w:rPr>
                <w:rFonts w:cs="Times New Roman"/>
                <w:szCs w:val="16"/>
              </w:rPr>
              <w:t>15.01.2026</w:t>
            </w:r>
          </w:ins>
          <w:del w:id="6" w:author="mso service" w:date="2026-01-15T09:04:00Z">
            <w:r w:rsidR="002D20F7" w:rsidDel="00852803">
              <w:rPr>
                <w:rFonts w:cs="Times New Roman"/>
                <w:szCs w:val="16"/>
              </w:rPr>
              <w:delText>{regDateTime}</w:delText>
            </w:r>
          </w:del>
          <w:r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 xml:space="preserve"> nr </w:t>
          </w:r>
          <w:r>
            <w:rPr>
              <w:rFonts w:cs="Times New Roman"/>
              <w:szCs w:val="16"/>
            </w:rPr>
            <w:fldChar w:fldCharType="begin"/>
          </w:r>
          <w:ins w:id="7" w:author="mso service" w:date="2026-01-15T09:04:00Z">
            <w:r w:rsidR="00852803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8" w:author="mso service" w:date="2026-01-15T09:04:00Z">
            <w:r w:rsidR="002D20F7" w:rsidDel="00852803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>
            <w:rPr>
              <w:rFonts w:cs="Times New Roman"/>
              <w:szCs w:val="16"/>
            </w:rPr>
            <w:fldChar w:fldCharType="separate"/>
          </w:r>
          <w:ins w:id="9" w:author="mso service" w:date="2026-01-15T09:04:00Z">
            <w:r w:rsidR="00852803">
              <w:rPr>
                <w:rFonts w:cs="Times New Roman"/>
                <w:szCs w:val="16"/>
              </w:rPr>
              <w:t>2</w:t>
            </w:r>
          </w:ins>
          <w:del w:id="10" w:author="mso service" w:date="2026-01-15T09:04:00Z">
            <w:r w:rsidR="002D20F7" w:rsidDel="00852803">
              <w:rPr>
                <w:rFonts w:cs="Times New Roman"/>
                <w:szCs w:val="16"/>
              </w:rPr>
              <w:delText>{regNumber}</w:delText>
            </w:r>
          </w:del>
          <w:r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1F007D0C" w:rsidR="00015772" w:rsidRPr="00B95F24" w:rsidRDefault="00015772" w:rsidP="00015772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015772">
            <w:rPr>
              <w:rFonts w:cs="Times New Roman"/>
              <w:szCs w:val="16"/>
            </w:rPr>
            <w:fldChar w:fldCharType="begin"/>
          </w:r>
          <w:r w:rsidRPr="00015772">
            <w:rPr>
              <w:rFonts w:cs="Times New Roman"/>
              <w:szCs w:val="16"/>
            </w:rPr>
            <w:instrText>PAGE   \* MERGEFORMAT</w:instrText>
          </w:r>
          <w:r w:rsidRPr="00015772">
            <w:rPr>
              <w:rFonts w:cs="Times New Roman"/>
              <w:szCs w:val="16"/>
            </w:rPr>
            <w:fldChar w:fldCharType="separate"/>
          </w:r>
          <w:r w:rsidR="00852803">
            <w:rPr>
              <w:rFonts w:cs="Times New Roman"/>
              <w:noProof/>
              <w:szCs w:val="16"/>
            </w:rPr>
            <w:t>2</w:t>
          </w:r>
          <w:r w:rsidRPr="00015772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/5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721823E8" w:rsidR="00A019C9" w:rsidRPr="005621CA" w:rsidRDefault="001800A0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11" w:name="_Hlk152771340"/>
          <w:r>
            <w:rPr>
              <w:rFonts w:cs="Times New Roman"/>
              <w:szCs w:val="16"/>
            </w:rPr>
            <w:t>SoM VAJS dokumentide koostamise ja hoidmise juhend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211D939A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1800A0">
            <w:rPr>
              <w:rFonts w:cs="Times New Roman"/>
              <w:szCs w:val="16"/>
            </w:rPr>
            <w:t>01_J01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5EFF4C3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1800A0">
            <w:rPr>
              <w:rFonts w:cs="Times New Roman"/>
              <w:szCs w:val="16"/>
            </w:rPr>
            <w:t>2</w:t>
          </w:r>
        </w:p>
      </w:tc>
    </w:tr>
    <w:tr w:rsidR="00A019C9" w:rsidRPr="002274D3" w14:paraId="000687F8" w14:textId="77777777" w:rsidTr="00BD4221">
      <w:trPr>
        <w:trHeight w:val="299"/>
      </w:trPr>
      <w:tc>
        <w:tcPr>
          <w:tcW w:w="2972" w:type="dxa"/>
          <w:vAlign w:val="center"/>
        </w:tcPr>
        <w:p w14:paraId="025C56B7" w14:textId="6EB5F479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1800A0">
            <w:rPr>
              <w:rFonts w:cs="Times New Roman"/>
              <w:szCs w:val="16"/>
            </w:rPr>
            <w:t>Anni Heinaste</w:t>
          </w:r>
        </w:p>
      </w:tc>
      <w:tc>
        <w:tcPr>
          <w:tcW w:w="4507" w:type="dxa"/>
          <w:vAlign w:val="center"/>
        </w:tcPr>
        <w:p w14:paraId="2B774DB3" w14:textId="7E659A9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ins w:id="12" w:author="mso service" w:date="2026-01-15T09:04:00Z">
            <w:r w:rsidR="00852803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13" w:author="mso service" w:date="2026-01-15T09:04:00Z">
            <w:r w:rsidR="002D20F7" w:rsidDel="00852803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4" w:author="mso service" w:date="2026-01-15T09:04:00Z">
            <w:r w:rsidR="00852803">
              <w:rPr>
                <w:rFonts w:cs="Times New Roman"/>
                <w:szCs w:val="16"/>
              </w:rPr>
              <w:t>15.01.2026</w:t>
            </w:r>
          </w:ins>
          <w:del w:id="15" w:author="mso service" w:date="2026-01-15T09:04:00Z">
            <w:r w:rsidR="002D20F7" w:rsidDel="00852803">
              <w:rPr>
                <w:rFonts w:cs="Times New Roman"/>
                <w:szCs w:val="16"/>
              </w:rPr>
              <w:delText>{regDateTime}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ins w:id="16" w:author="mso service" w:date="2026-01-15T09:04:00Z">
            <w:r w:rsidR="00852803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17" w:author="mso service" w:date="2026-01-15T09:04:00Z">
            <w:r w:rsidR="002D20F7" w:rsidDel="00852803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8" w:author="mso service" w:date="2026-01-15T09:04:00Z">
            <w:r w:rsidR="00852803">
              <w:rPr>
                <w:rFonts w:cs="Times New Roman"/>
                <w:szCs w:val="16"/>
              </w:rPr>
              <w:t>2</w:t>
            </w:r>
          </w:ins>
          <w:del w:id="19" w:author="mso service" w:date="2026-01-15T09:04:00Z">
            <w:r w:rsidR="002D20F7" w:rsidDel="00852803">
              <w:rPr>
                <w:rFonts w:cs="Times New Roman"/>
                <w:szCs w:val="16"/>
              </w:rPr>
              <w:delText>{regNumber}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32AB94E6" w:rsidR="00A019C9" w:rsidRPr="00B95F24" w:rsidRDefault="00015772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015772">
            <w:rPr>
              <w:rFonts w:cs="Times New Roman"/>
              <w:szCs w:val="16"/>
            </w:rPr>
            <w:fldChar w:fldCharType="begin"/>
          </w:r>
          <w:r w:rsidRPr="00015772">
            <w:rPr>
              <w:rFonts w:cs="Times New Roman"/>
              <w:szCs w:val="16"/>
            </w:rPr>
            <w:instrText>PAGE   \* MERGEFORMAT</w:instrText>
          </w:r>
          <w:r w:rsidRPr="00015772">
            <w:rPr>
              <w:rFonts w:cs="Times New Roman"/>
              <w:szCs w:val="16"/>
            </w:rPr>
            <w:fldChar w:fldCharType="separate"/>
          </w:r>
          <w:r w:rsidR="00852803">
            <w:rPr>
              <w:rFonts w:cs="Times New Roman"/>
              <w:noProof/>
              <w:szCs w:val="16"/>
            </w:rPr>
            <w:t>1</w:t>
          </w:r>
          <w:r w:rsidRPr="00015772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/5</w:t>
          </w:r>
        </w:p>
      </w:tc>
    </w:tr>
    <w:bookmarkEnd w:id="11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3AD9"/>
    <w:multiLevelType w:val="hybridMultilevel"/>
    <w:tmpl w:val="BB342BB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9E1020"/>
    <w:multiLevelType w:val="multilevel"/>
    <w:tmpl w:val="BA8C1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4F7A4A"/>
    <w:multiLevelType w:val="multilevel"/>
    <w:tmpl w:val="7BFCE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E35EBE"/>
    <w:multiLevelType w:val="multilevel"/>
    <w:tmpl w:val="1D383A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  <w:rPr>
        <w:rFonts w:hint="default"/>
      </w:rPr>
    </w:lvl>
  </w:abstractNum>
  <w:abstractNum w:abstractNumId="8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FB6037"/>
    <w:multiLevelType w:val="hybridMultilevel"/>
    <w:tmpl w:val="61CAE0CE"/>
    <w:lvl w:ilvl="0" w:tplc="C99E59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16D471D"/>
    <w:multiLevelType w:val="multilevel"/>
    <w:tmpl w:val="363882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  <w:rPr>
        <w:rFonts w:hint="default"/>
      </w:rPr>
    </w:lvl>
  </w:abstractNum>
  <w:abstractNum w:abstractNumId="13">
    <w:nsid w:val="452C7A18"/>
    <w:multiLevelType w:val="hybridMultilevel"/>
    <w:tmpl w:val="6C206C74"/>
    <w:lvl w:ilvl="0" w:tplc="FD0406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5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118F0"/>
    <w:multiLevelType w:val="multilevel"/>
    <w:tmpl w:val="A6F6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D764CD"/>
    <w:multiLevelType w:val="multilevel"/>
    <w:tmpl w:val="C73E4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F24DD7"/>
    <w:multiLevelType w:val="multilevel"/>
    <w:tmpl w:val="0072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21">
    <w:nsid w:val="6CCD3309"/>
    <w:multiLevelType w:val="multilevel"/>
    <w:tmpl w:val="52E8122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14"/>
  </w:num>
  <w:num w:numId="5">
    <w:abstractNumId w:val="2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22"/>
  </w:num>
  <w:num w:numId="12">
    <w:abstractNumId w:val="19"/>
  </w:num>
  <w:num w:numId="13">
    <w:abstractNumId w:val="5"/>
  </w:num>
  <w:num w:numId="14">
    <w:abstractNumId w:val="23"/>
  </w:num>
  <w:num w:numId="15">
    <w:abstractNumId w:val="6"/>
  </w:num>
  <w:num w:numId="16">
    <w:abstractNumId w:val="1"/>
  </w:num>
  <w:num w:numId="17">
    <w:abstractNumId w:val="18"/>
  </w:num>
  <w:num w:numId="18">
    <w:abstractNumId w:val="16"/>
  </w:num>
  <w:num w:numId="19">
    <w:abstractNumId w:val="17"/>
  </w:num>
  <w:num w:numId="20">
    <w:abstractNumId w:val="12"/>
  </w:num>
  <w:num w:numId="21">
    <w:abstractNumId w:val="7"/>
  </w:num>
  <w:num w:numId="22">
    <w:abstractNumId w:val="11"/>
  </w:num>
  <w:num w:numId="23">
    <w:abstractNumId w:val="21"/>
  </w:num>
  <w:num w:numId="24">
    <w:abstractNumId w:val="13"/>
  </w:num>
  <w:num w:numId="25">
    <w:abstractNumId w:val="0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o service">
    <w15:presenceInfo w15:providerId="AD" w15:userId="S-1-5-21-23267018-1296325175-649218145-687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15772"/>
    <w:rsid w:val="00020C49"/>
    <w:rsid w:val="00022695"/>
    <w:rsid w:val="00032BBE"/>
    <w:rsid w:val="000351C7"/>
    <w:rsid w:val="00035FF2"/>
    <w:rsid w:val="00043DBB"/>
    <w:rsid w:val="000478E3"/>
    <w:rsid w:val="000728D0"/>
    <w:rsid w:val="00076D9B"/>
    <w:rsid w:val="00082DD9"/>
    <w:rsid w:val="0008498F"/>
    <w:rsid w:val="00085C7F"/>
    <w:rsid w:val="0009194E"/>
    <w:rsid w:val="000919FF"/>
    <w:rsid w:val="00094AF3"/>
    <w:rsid w:val="00096041"/>
    <w:rsid w:val="000A066D"/>
    <w:rsid w:val="000A0EB0"/>
    <w:rsid w:val="000A2DE8"/>
    <w:rsid w:val="000B46C1"/>
    <w:rsid w:val="000C02C3"/>
    <w:rsid w:val="000C0AD3"/>
    <w:rsid w:val="000C1CE7"/>
    <w:rsid w:val="000C5ED3"/>
    <w:rsid w:val="000C7820"/>
    <w:rsid w:val="000D4EA6"/>
    <w:rsid w:val="000E04F6"/>
    <w:rsid w:val="000E5458"/>
    <w:rsid w:val="000E5C3E"/>
    <w:rsid w:val="000F0FFD"/>
    <w:rsid w:val="000F17B2"/>
    <w:rsid w:val="000F23C9"/>
    <w:rsid w:val="000F3577"/>
    <w:rsid w:val="000F6359"/>
    <w:rsid w:val="00103AC2"/>
    <w:rsid w:val="00106D64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630B0"/>
    <w:rsid w:val="00165D77"/>
    <w:rsid w:val="00177855"/>
    <w:rsid w:val="001800A0"/>
    <w:rsid w:val="001840BA"/>
    <w:rsid w:val="00184865"/>
    <w:rsid w:val="00186C2C"/>
    <w:rsid w:val="00187999"/>
    <w:rsid w:val="001C0C2A"/>
    <w:rsid w:val="001C55DD"/>
    <w:rsid w:val="001C5DF0"/>
    <w:rsid w:val="001D1C50"/>
    <w:rsid w:val="001E4CC3"/>
    <w:rsid w:val="001E5115"/>
    <w:rsid w:val="001E5B5F"/>
    <w:rsid w:val="001F3204"/>
    <w:rsid w:val="001F38B4"/>
    <w:rsid w:val="001F42E8"/>
    <w:rsid w:val="0020166E"/>
    <w:rsid w:val="00203E16"/>
    <w:rsid w:val="00206630"/>
    <w:rsid w:val="00221916"/>
    <w:rsid w:val="002274D3"/>
    <w:rsid w:val="00250DE5"/>
    <w:rsid w:val="00251798"/>
    <w:rsid w:val="002525E6"/>
    <w:rsid w:val="002552A6"/>
    <w:rsid w:val="00267588"/>
    <w:rsid w:val="002716BA"/>
    <w:rsid w:val="00272164"/>
    <w:rsid w:val="00272882"/>
    <w:rsid w:val="002775EB"/>
    <w:rsid w:val="00292470"/>
    <w:rsid w:val="00294702"/>
    <w:rsid w:val="002976A6"/>
    <w:rsid w:val="002A37A4"/>
    <w:rsid w:val="002B39BC"/>
    <w:rsid w:val="002C006E"/>
    <w:rsid w:val="002C0210"/>
    <w:rsid w:val="002C461B"/>
    <w:rsid w:val="002D20F7"/>
    <w:rsid w:val="002D706B"/>
    <w:rsid w:val="002F49C3"/>
    <w:rsid w:val="00301789"/>
    <w:rsid w:val="00303D63"/>
    <w:rsid w:val="00306377"/>
    <w:rsid w:val="00315472"/>
    <w:rsid w:val="0032186B"/>
    <w:rsid w:val="00325BE6"/>
    <w:rsid w:val="00335131"/>
    <w:rsid w:val="00335F61"/>
    <w:rsid w:val="00343F9C"/>
    <w:rsid w:val="00346D75"/>
    <w:rsid w:val="00350B93"/>
    <w:rsid w:val="00350E19"/>
    <w:rsid w:val="003532B0"/>
    <w:rsid w:val="0035700A"/>
    <w:rsid w:val="00360E4F"/>
    <w:rsid w:val="0036377F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A3B7A"/>
    <w:rsid w:val="003B09D1"/>
    <w:rsid w:val="003B7082"/>
    <w:rsid w:val="003C1824"/>
    <w:rsid w:val="003C3103"/>
    <w:rsid w:val="003C4262"/>
    <w:rsid w:val="003C79DD"/>
    <w:rsid w:val="003D087C"/>
    <w:rsid w:val="003D69D6"/>
    <w:rsid w:val="003E4795"/>
    <w:rsid w:val="003E77CD"/>
    <w:rsid w:val="003F78ED"/>
    <w:rsid w:val="004035D7"/>
    <w:rsid w:val="00403AB0"/>
    <w:rsid w:val="00405C5B"/>
    <w:rsid w:val="00423E88"/>
    <w:rsid w:val="00460041"/>
    <w:rsid w:val="00472FF0"/>
    <w:rsid w:val="0047501C"/>
    <w:rsid w:val="0047565F"/>
    <w:rsid w:val="00476A29"/>
    <w:rsid w:val="00485F55"/>
    <w:rsid w:val="004910D7"/>
    <w:rsid w:val="004B2C6A"/>
    <w:rsid w:val="004C1653"/>
    <w:rsid w:val="004C5C4F"/>
    <w:rsid w:val="004C782A"/>
    <w:rsid w:val="004D18A0"/>
    <w:rsid w:val="004D4763"/>
    <w:rsid w:val="004D7663"/>
    <w:rsid w:val="004F352B"/>
    <w:rsid w:val="004F7D0B"/>
    <w:rsid w:val="0050638E"/>
    <w:rsid w:val="005136CF"/>
    <w:rsid w:val="005205F9"/>
    <w:rsid w:val="00523A3A"/>
    <w:rsid w:val="005251DB"/>
    <w:rsid w:val="00525286"/>
    <w:rsid w:val="005335C7"/>
    <w:rsid w:val="00547C8B"/>
    <w:rsid w:val="00552AFE"/>
    <w:rsid w:val="00553060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038E"/>
    <w:rsid w:val="005F0DFC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893"/>
    <w:rsid w:val="0065113D"/>
    <w:rsid w:val="00662539"/>
    <w:rsid w:val="00664A8B"/>
    <w:rsid w:val="0066625E"/>
    <w:rsid w:val="00673207"/>
    <w:rsid w:val="0067771E"/>
    <w:rsid w:val="00692E99"/>
    <w:rsid w:val="00692EFF"/>
    <w:rsid w:val="006940E2"/>
    <w:rsid w:val="006963B3"/>
    <w:rsid w:val="006A0BF3"/>
    <w:rsid w:val="006A1356"/>
    <w:rsid w:val="006B1EF9"/>
    <w:rsid w:val="006C3BA3"/>
    <w:rsid w:val="006C7597"/>
    <w:rsid w:val="006E0E6D"/>
    <w:rsid w:val="006E76AC"/>
    <w:rsid w:val="00700F99"/>
    <w:rsid w:val="00712782"/>
    <w:rsid w:val="007129CC"/>
    <w:rsid w:val="007215A5"/>
    <w:rsid w:val="00724AB7"/>
    <w:rsid w:val="0073260D"/>
    <w:rsid w:val="0073321F"/>
    <w:rsid w:val="00744B81"/>
    <w:rsid w:val="0074620D"/>
    <w:rsid w:val="00751546"/>
    <w:rsid w:val="007541F9"/>
    <w:rsid w:val="00757A4F"/>
    <w:rsid w:val="007624B5"/>
    <w:rsid w:val="00776BE0"/>
    <w:rsid w:val="007859C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670D"/>
    <w:rsid w:val="007E033D"/>
    <w:rsid w:val="008000D3"/>
    <w:rsid w:val="00804842"/>
    <w:rsid w:val="00814C6E"/>
    <w:rsid w:val="0081718F"/>
    <w:rsid w:val="0082074A"/>
    <w:rsid w:val="00820D9C"/>
    <w:rsid w:val="00822246"/>
    <w:rsid w:val="008267FD"/>
    <w:rsid w:val="00826B92"/>
    <w:rsid w:val="00827DF5"/>
    <w:rsid w:val="00831CFC"/>
    <w:rsid w:val="00837BB0"/>
    <w:rsid w:val="00847E51"/>
    <w:rsid w:val="00852803"/>
    <w:rsid w:val="00855706"/>
    <w:rsid w:val="00867FE9"/>
    <w:rsid w:val="008705C2"/>
    <w:rsid w:val="00877D97"/>
    <w:rsid w:val="0088107F"/>
    <w:rsid w:val="00881822"/>
    <w:rsid w:val="00881855"/>
    <w:rsid w:val="008819F3"/>
    <w:rsid w:val="008863A5"/>
    <w:rsid w:val="008863F4"/>
    <w:rsid w:val="008A4E72"/>
    <w:rsid w:val="008B4347"/>
    <w:rsid w:val="008B7F46"/>
    <w:rsid w:val="008C32D7"/>
    <w:rsid w:val="008C4F75"/>
    <w:rsid w:val="008C5CDE"/>
    <w:rsid w:val="008C68E1"/>
    <w:rsid w:val="008E08FD"/>
    <w:rsid w:val="008E1CDD"/>
    <w:rsid w:val="008E5B8B"/>
    <w:rsid w:val="008F4791"/>
    <w:rsid w:val="00901516"/>
    <w:rsid w:val="009040CE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E7F42"/>
    <w:rsid w:val="009F2BF6"/>
    <w:rsid w:val="009F52AF"/>
    <w:rsid w:val="00A019C9"/>
    <w:rsid w:val="00A06807"/>
    <w:rsid w:val="00A116DB"/>
    <w:rsid w:val="00A1259E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4A"/>
    <w:rsid w:val="00AC38D2"/>
    <w:rsid w:val="00AD0125"/>
    <w:rsid w:val="00B06BB9"/>
    <w:rsid w:val="00B115B4"/>
    <w:rsid w:val="00B1445F"/>
    <w:rsid w:val="00B23F92"/>
    <w:rsid w:val="00B2543D"/>
    <w:rsid w:val="00B27105"/>
    <w:rsid w:val="00B30DE9"/>
    <w:rsid w:val="00B32A18"/>
    <w:rsid w:val="00B33372"/>
    <w:rsid w:val="00B40CAD"/>
    <w:rsid w:val="00B41CBF"/>
    <w:rsid w:val="00B4310C"/>
    <w:rsid w:val="00B637C1"/>
    <w:rsid w:val="00B73289"/>
    <w:rsid w:val="00B76869"/>
    <w:rsid w:val="00B81EBC"/>
    <w:rsid w:val="00B85B62"/>
    <w:rsid w:val="00B862B7"/>
    <w:rsid w:val="00B935CF"/>
    <w:rsid w:val="00BA4405"/>
    <w:rsid w:val="00BB1C70"/>
    <w:rsid w:val="00BC163B"/>
    <w:rsid w:val="00BC57E9"/>
    <w:rsid w:val="00BC7AAF"/>
    <w:rsid w:val="00BD4221"/>
    <w:rsid w:val="00BE0058"/>
    <w:rsid w:val="00BE1AEF"/>
    <w:rsid w:val="00BE37F9"/>
    <w:rsid w:val="00C02F3F"/>
    <w:rsid w:val="00C3001A"/>
    <w:rsid w:val="00C3044B"/>
    <w:rsid w:val="00C33A34"/>
    <w:rsid w:val="00C41D34"/>
    <w:rsid w:val="00C43DFD"/>
    <w:rsid w:val="00C5240F"/>
    <w:rsid w:val="00C54774"/>
    <w:rsid w:val="00C55C8A"/>
    <w:rsid w:val="00C67866"/>
    <w:rsid w:val="00C770CB"/>
    <w:rsid w:val="00C82202"/>
    <w:rsid w:val="00C850F0"/>
    <w:rsid w:val="00C918A3"/>
    <w:rsid w:val="00C94A7B"/>
    <w:rsid w:val="00CA1F45"/>
    <w:rsid w:val="00CA33E9"/>
    <w:rsid w:val="00CA5944"/>
    <w:rsid w:val="00CC70F2"/>
    <w:rsid w:val="00CD305D"/>
    <w:rsid w:val="00CD5529"/>
    <w:rsid w:val="00CF01DB"/>
    <w:rsid w:val="00D00508"/>
    <w:rsid w:val="00D127A4"/>
    <w:rsid w:val="00D13E4F"/>
    <w:rsid w:val="00D22D4E"/>
    <w:rsid w:val="00D46A01"/>
    <w:rsid w:val="00D61F44"/>
    <w:rsid w:val="00D7127C"/>
    <w:rsid w:val="00D74C25"/>
    <w:rsid w:val="00D76DC1"/>
    <w:rsid w:val="00D85CE7"/>
    <w:rsid w:val="00D91AD3"/>
    <w:rsid w:val="00D96724"/>
    <w:rsid w:val="00DA1031"/>
    <w:rsid w:val="00DA5F72"/>
    <w:rsid w:val="00DB5A33"/>
    <w:rsid w:val="00DD54E4"/>
    <w:rsid w:val="00DD5612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519B"/>
    <w:rsid w:val="00E36E11"/>
    <w:rsid w:val="00E43AFC"/>
    <w:rsid w:val="00E44186"/>
    <w:rsid w:val="00E4640B"/>
    <w:rsid w:val="00E47DBC"/>
    <w:rsid w:val="00E50360"/>
    <w:rsid w:val="00E529F5"/>
    <w:rsid w:val="00E64842"/>
    <w:rsid w:val="00E70088"/>
    <w:rsid w:val="00E70D38"/>
    <w:rsid w:val="00E75B3E"/>
    <w:rsid w:val="00E77140"/>
    <w:rsid w:val="00E93D9E"/>
    <w:rsid w:val="00E95D77"/>
    <w:rsid w:val="00EA36F0"/>
    <w:rsid w:val="00EA7DC4"/>
    <w:rsid w:val="00EB53C2"/>
    <w:rsid w:val="00EC6FE9"/>
    <w:rsid w:val="00ED6945"/>
    <w:rsid w:val="00ED6EF9"/>
    <w:rsid w:val="00EE45D0"/>
    <w:rsid w:val="00EE6E4F"/>
    <w:rsid w:val="00EE7A21"/>
    <w:rsid w:val="00EF205E"/>
    <w:rsid w:val="00EF46C4"/>
    <w:rsid w:val="00EF76DB"/>
    <w:rsid w:val="00F1548C"/>
    <w:rsid w:val="00F154FC"/>
    <w:rsid w:val="00F206AB"/>
    <w:rsid w:val="00F40FCE"/>
    <w:rsid w:val="00F460CB"/>
    <w:rsid w:val="00F46C92"/>
    <w:rsid w:val="00F4773C"/>
    <w:rsid w:val="00F5039B"/>
    <w:rsid w:val="00F66B5E"/>
    <w:rsid w:val="00F76690"/>
    <w:rsid w:val="00F82021"/>
    <w:rsid w:val="00F82051"/>
    <w:rsid w:val="00F86552"/>
    <w:rsid w:val="00FA3AA1"/>
    <w:rsid w:val="00FB63E3"/>
    <w:rsid w:val="00FC154D"/>
    <w:rsid w:val="00FC5B53"/>
    <w:rsid w:val="00FD36A7"/>
    <w:rsid w:val="00FD5E5A"/>
    <w:rsid w:val="00FE3B21"/>
    <w:rsid w:val="00FE58B3"/>
    <w:rsid w:val="00FE7625"/>
    <w:rsid w:val="00FF1BD2"/>
    <w:rsid w:val="02314634"/>
    <w:rsid w:val="049BE1C4"/>
    <w:rsid w:val="0531F217"/>
    <w:rsid w:val="061268A0"/>
    <w:rsid w:val="075FD6B3"/>
    <w:rsid w:val="0828E446"/>
    <w:rsid w:val="14DC6B6C"/>
    <w:rsid w:val="1B39A85E"/>
    <w:rsid w:val="1B91F442"/>
    <w:rsid w:val="20C828D6"/>
    <w:rsid w:val="2422926D"/>
    <w:rsid w:val="24D42F27"/>
    <w:rsid w:val="2ACE6A81"/>
    <w:rsid w:val="2DC434F1"/>
    <w:rsid w:val="2FC9C7EC"/>
    <w:rsid w:val="3261BEED"/>
    <w:rsid w:val="3488B9DE"/>
    <w:rsid w:val="35AC3CDA"/>
    <w:rsid w:val="36609329"/>
    <w:rsid w:val="3AE6A24D"/>
    <w:rsid w:val="3BAC3A66"/>
    <w:rsid w:val="3BB2DEE5"/>
    <w:rsid w:val="414756EE"/>
    <w:rsid w:val="45353F68"/>
    <w:rsid w:val="4D4B5C73"/>
    <w:rsid w:val="536AEF76"/>
    <w:rsid w:val="540A6267"/>
    <w:rsid w:val="544B051F"/>
    <w:rsid w:val="54E34AF7"/>
    <w:rsid w:val="5B876707"/>
    <w:rsid w:val="62FB5990"/>
    <w:rsid w:val="6555010C"/>
    <w:rsid w:val="66C0D6F6"/>
    <w:rsid w:val="6795C9BB"/>
    <w:rsid w:val="6B2FEA7F"/>
    <w:rsid w:val="6B355D7F"/>
    <w:rsid w:val="6DA5BDFE"/>
    <w:rsid w:val="6F94FD9E"/>
    <w:rsid w:val="74B3B0E2"/>
    <w:rsid w:val="77F7BDFF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yperlink" Target="https://eegovg01.sharepoint.com/sites/SISE_SOM/SoM/JS/Protsessid/Forms/AllItems.aspx?csf=1&amp;web=1&amp;e=QHlDuc&amp;CID=55924f67-8e3e-4478-a7e0-28145193dd3a&amp;FolderCTID=0x012000F7F4E041CA64F94EB73B895B2141BD0F&amp;id=%2Fsites%2FSISE_SOM%2FSoM%2FJS%2FProtsessid%2FP06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eegovg01.sharepoint.com/sites/SISE_SOM/SoM/JS/Protsessid/Forms/AllItems.aspx?csf=1&amp;web=1&amp;e=QHlDuc&amp;CID=55924f67-8e3e-4478-a7e0-28145193dd3a&amp;FolderCTID=0x012000F7F4E041CA64F94EB73B895B2141BD0F&amp;id=%2Fsites%2FSISE_SOM%2FSoM%2FJS%2FProtsessid%2FP0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599248-C617-4784-87C1-DE00F51A897D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E0767F76-4342-4128-947F-53ACBD2CD56E}">
      <dgm:prSet phldrT="[Tekst]" custT="1"/>
      <dgm:spPr/>
      <dgm:t>
        <a:bodyPr/>
        <a:lstStyle/>
        <a:p>
          <a:r>
            <a:rPr lang="et-EE" sz="1050"/>
            <a:t>2.1. </a:t>
          </a:r>
        </a:p>
        <a:p>
          <a:r>
            <a:rPr lang="et-EE" sz="1050"/>
            <a:t>VAJS dokumentide loomine ja muutmine</a:t>
          </a:r>
        </a:p>
      </dgm:t>
    </dgm:pt>
    <dgm:pt modelId="{83F38E9F-E976-434B-80DB-C0FA2A209B8C}" type="parTrans" cxnId="{F6C6A18D-FDAA-4B27-B0CB-9A5A0D1A94E7}">
      <dgm:prSet/>
      <dgm:spPr/>
      <dgm:t>
        <a:bodyPr/>
        <a:lstStyle/>
        <a:p>
          <a:endParaRPr lang="et-EE"/>
        </a:p>
      </dgm:t>
    </dgm:pt>
    <dgm:pt modelId="{B5CCE490-06FC-4D3F-90C9-5A8D35BF56AF}" type="sibTrans" cxnId="{F6C6A18D-FDAA-4B27-B0CB-9A5A0D1A94E7}">
      <dgm:prSet/>
      <dgm:spPr/>
      <dgm:t>
        <a:bodyPr/>
        <a:lstStyle/>
        <a:p>
          <a:endParaRPr lang="et-EE"/>
        </a:p>
      </dgm:t>
    </dgm:pt>
    <dgm:pt modelId="{A0322D54-2E5B-40D7-AB2B-C2AD30235A75}">
      <dgm:prSet phldrT="[Tekst]" custT="1"/>
      <dgm:spPr/>
      <dgm:t>
        <a:bodyPr/>
        <a:lstStyle/>
        <a:p>
          <a:r>
            <a:rPr lang="et-EE" sz="1050"/>
            <a:t>2.2. Kommenteerimisring ja kaasamine</a:t>
          </a:r>
        </a:p>
      </dgm:t>
    </dgm:pt>
    <dgm:pt modelId="{A6E9CBD7-EE36-41D3-8C2E-85A1DD90CEB2}" type="parTrans" cxnId="{7227C144-1497-4B7E-A7D3-A86D1D771EEB}">
      <dgm:prSet/>
      <dgm:spPr/>
      <dgm:t>
        <a:bodyPr/>
        <a:lstStyle/>
        <a:p>
          <a:endParaRPr lang="et-EE"/>
        </a:p>
      </dgm:t>
    </dgm:pt>
    <dgm:pt modelId="{EDE55A4C-2765-4B15-88D7-AB8D5AD1C094}" type="sibTrans" cxnId="{7227C144-1497-4B7E-A7D3-A86D1D771EEB}">
      <dgm:prSet/>
      <dgm:spPr/>
      <dgm:t>
        <a:bodyPr/>
        <a:lstStyle/>
        <a:p>
          <a:endParaRPr lang="et-EE"/>
        </a:p>
      </dgm:t>
    </dgm:pt>
    <dgm:pt modelId="{83B7E2CC-08F8-47C4-9BDC-407F9BE65FC5}">
      <dgm:prSet phldrT="[Tekst]" custT="1"/>
      <dgm:spPr/>
      <dgm:t>
        <a:bodyPr/>
        <a:lstStyle/>
        <a:p>
          <a:r>
            <a:rPr lang="et-EE" sz="1050"/>
            <a:t>2.3. Kooskõlastamine ja kinnitamine</a:t>
          </a:r>
        </a:p>
      </dgm:t>
    </dgm:pt>
    <dgm:pt modelId="{7601DA01-CA9B-4FAB-AFDB-2218377DE75F}" type="parTrans" cxnId="{F1AC635D-DBEF-4032-AF74-5739C957A670}">
      <dgm:prSet/>
      <dgm:spPr/>
      <dgm:t>
        <a:bodyPr/>
        <a:lstStyle/>
        <a:p>
          <a:endParaRPr lang="et-EE"/>
        </a:p>
      </dgm:t>
    </dgm:pt>
    <dgm:pt modelId="{C0D068BD-F792-4806-8BE7-0AE670039642}" type="sibTrans" cxnId="{F1AC635D-DBEF-4032-AF74-5739C957A670}">
      <dgm:prSet/>
      <dgm:spPr/>
      <dgm:t>
        <a:bodyPr/>
        <a:lstStyle/>
        <a:p>
          <a:endParaRPr lang="et-EE"/>
        </a:p>
      </dgm:t>
    </dgm:pt>
    <dgm:pt modelId="{9E99E6D0-2A8B-4753-B9DD-4053B3D3B86B}">
      <dgm:prSet phldrT="[Tekst]" custT="1"/>
      <dgm:spPr/>
      <dgm:t>
        <a:bodyPr/>
        <a:lstStyle/>
        <a:p>
          <a:r>
            <a:rPr lang="et-EE" sz="1050"/>
            <a:t>2.4. Kinnitatud dokumentide avaldamine</a:t>
          </a:r>
        </a:p>
      </dgm:t>
    </dgm:pt>
    <dgm:pt modelId="{E8FED191-E956-4134-9B0E-3B3FB5F344DB}" type="parTrans" cxnId="{F9083C43-196D-4692-847F-F418C57C4078}">
      <dgm:prSet/>
      <dgm:spPr/>
      <dgm:t>
        <a:bodyPr/>
        <a:lstStyle/>
        <a:p>
          <a:endParaRPr lang="et-EE"/>
        </a:p>
      </dgm:t>
    </dgm:pt>
    <dgm:pt modelId="{1F339FFE-8AAB-47A5-895D-B1443E12CD17}" type="sibTrans" cxnId="{F9083C43-196D-4692-847F-F418C57C4078}">
      <dgm:prSet/>
      <dgm:spPr/>
      <dgm:t>
        <a:bodyPr/>
        <a:lstStyle/>
        <a:p>
          <a:endParaRPr lang="et-EE"/>
        </a:p>
      </dgm:t>
    </dgm:pt>
    <dgm:pt modelId="{C827CFE9-75A5-4250-8037-CB804DEE4330}" type="pres">
      <dgm:prSet presAssocID="{5C599248-C617-4784-87C1-DE00F51A897D}" presName="Name0" presStyleCnt="0">
        <dgm:presLayoutVars>
          <dgm:dir/>
          <dgm:resizeHandles val="exact"/>
        </dgm:presLayoutVars>
      </dgm:prSet>
      <dgm:spPr/>
    </dgm:pt>
    <dgm:pt modelId="{A549F12D-3BD2-4FFD-8593-5CF9A587D37D}" type="pres">
      <dgm:prSet presAssocID="{E0767F76-4342-4128-947F-53ACBD2CD56E}" presName="parTxOnly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2D624938-DF44-4D16-873F-23855DB10847}" type="pres">
      <dgm:prSet presAssocID="{B5CCE490-06FC-4D3F-90C9-5A8D35BF56AF}" presName="parSpace" presStyleCnt="0"/>
      <dgm:spPr/>
    </dgm:pt>
    <dgm:pt modelId="{A41373FA-AE39-4CD6-8A78-B02CFFFBD212}" type="pres">
      <dgm:prSet presAssocID="{A0322D54-2E5B-40D7-AB2B-C2AD30235A75}" presName="parTxOnly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3C7B24C9-C17C-46A7-AA04-4BDF0E7D1C5D}" type="pres">
      <dgm:prSet presAssocID="{EDE55A4C-2765-4B15-88D7-AB8D5AD1C094}" presName="parSpace" presStyleCnt="0"/>
      <dgm:spPr/>
    </dgm:pt>
    <dgm:pt modelId="{DBEF03FC-D21F-445C-B9D7-916D254D1B06}" type="pres">
      <dgm:prSet presAssocID="{83B7E2CC-08F8-47C4-9BDC-407F9BE65FC5}" presName="parTxOnly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3020CC57-77B7-4F29-A16C-718F7A70D3D6}" type="pres">
      <dgm:prSet presAssocID="{C0D068BD-F792-4806-8BE7-0AE670039642}" presName="parSpace" presStyleCnt="0"/>
      <dgm:spPr/>
    </dgm:pt>
    <dgm:pt modelId="{D7072782-844F-45B9-AE61-84BD80ECAE38}" type="pres">
      <dgm:prSet presAssocID="{9E99E6D0-2A8B-4753-B9DD-4053B3D3B86B}" presName="parTxOnly" presStyleLbl="node1" presStyleIdx="3" presStyleCnt="4" custLinFactNeighborX="499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9FEEF717-9334-4B65-9873-815DC9DCCACD}" type="presOf" srcId="{83B7E2CC-08F8-47C4-9BDC-407F9BE65FC5}" destId="{DBEF03FC-D21F-445C-B9D7-916D254D1B06}" srcOrd="0" destOrd="0" presId="urn:microsoft.com/office/officeart/2005/8/layout/hChevron3"/>
    <dgm:cxn modelId="{7BA44CAF-A97B-4F29-9624-81A192599F74}" type="presOf" srcId="{5C599248-C617-4784-87C1-DE00F51A897D}" destId="{C827CFE9-75A5-4250-8037-CB804DEE4330}" srcOrd="0" destOrd="0" presId="urn:microsoft.com/office/officeart/2005/8/layout/hChevron3"/>
    <dgm:cxn modelId="{7227C144-1497-4B7E-A7D3-A86D1D771EEB}" srcId="{5C599248-C617-4784-87C1-DE00F51A897D}" destId="{A0322D54-2E5B-40D7-AB2B-C2AD30235A75}" srcOrd="1" destOrd="0" parTransId="{A6E9CBD7-EE36-41D3-8C2E-85A1DD90CEB2}" sibTransId="{EDE55A4C-2765-4B15-88D7-AB8D5AD1C094}"/>
    <dgm:cxn modelId="{F6C6A18D-FDAA-4B27-B0CB-9A5A0D1A94E7}" srcId="{5C599248-C617-4784-87C1-DE00F51A897D}" destId="{E0767F76-4342-4128-947F-53ACBD2CD56E}" srcOrd="0" destOrd="0" parTransId="{83F38E9F-E976-434B-80DB-C0FA2A209B8C}" sibTransId="{B5CCE490-06FC-4D3F-90C9-5A8D35BF56AF}"/>
    <dgm:cxn modelId="{19E3EC61-E08A-4FAE-8E24-B48E00F3E1CE}" type="presOf" srcId="{A0322D54-2E5B-40D7-AB2B-C2AD30235A75}" destId="{A41373FA-AE39-4CD6-8A78-B02CFFFBD212}" srcOrd="0" destOrd="0" presId="urn:microsoft.com/office/officeart/2005/8/layout/hChevron3"/>
    <dgm:cxn modelId="{F9083C43-196D-4692-847F-F418C57C4078}" srcId="{5C599248-C617-4784-87C1-DE00F51A897D}" destId="{9E99E6D0-2A8B-4753-B9DD-4053B3D3B86B}" srcOrd="3" destOrd="0" parTransId="{E8FED191-E956-4134-9B0E-3B3FB5F344DB}" sibTransId="{1F339FFE-8AAB-47A5-895D-B1443E12CD17}"/>
    <dgm:cxn modelId="{F1AC635D-DBEF-4032-AF74-5739C957A670}" srcId="{5C599248-C617-4784-87C1-DE00F51A897D}" destId="{83B7E2CC-08F8-47C4-9BDC-407F9BE65FC5}" srcOrd="2" destOrd="0" parTransId="{7601DA01-CA9B-4FAB-AFDB-2218377DE75F}" sibTransId="{C0D068BD-F792-4806-8BE7-0AE670039642}"/>
    <dgm:cxn modelId="{5D788504-42E8-487E-8B08-89744449A94C}" type="presOf" srcId="{9E99E6D0-2A8B-4753-B9DD-4053B3D3B86B}" destId="{D7072782-844F-45B9-AE61-84BD80ECAE38}" srcOrd="0" destOrd="0" presId="urn:microsoft.com/office/officeart/2005/8/layout/hChevron3"/>
    <dgm:cxn modelId="{893C07C9-CFA8-4AE4-899E-8C0A337CD687}" type="presOf" srcId="{E0767F76-4342-4128-947F-53ACBD2CD56E}" destId="{A549F12D-3BD2-4FFD-8593-5CF9A587D37D}" srcOrd="0" destOrd="0" presId="urn:microsoft.com/office/officeart/2005/8/layout/hChevron3"/>
    <dgm:cxn modelId="{C4024713-55AD-4B90-85C7-F38300106771}" type="presParOf" srcId="{C827CFE9-75A5-4250-8037-CB804DEE4330}" destId="{A549F12D-3BD2-4FFD-8593-5CF9A587D37D}" srcOrd="0" destOrd="0" presId="urn:microsoft.com/office/officeart/2005/8/layout/hChevron3"/>
    <dgm:cxn modelId="{6088E40B-04A7-47A2-A529-2BAB49B2F202}" type="presParOf" srcId="{C827CFE9-75A5-4250-8037-CB804DEE4330}" destId="{2D624938-DF44-4D16-873F-23855DB10847}" srcOrd="1" destOrd="0" presId="urn:microsoft.com/office/officeart/2005/8/layout/hChevron3"/>
    <dgm:cxn modelId="{82F3A55C-93A7-442A-8DAC-E82FEE140C31}" type="presParOf" srcId="{C827CFE9-75A5-4250-8037-CB804DEE4330}" destId="{A41373FA-AE39-4CD6-8A78-B02CFFFBD212}" srcOrd="2" destOrd="0" presId="urn:microsoft.com/office/officeart/2005/8/layout/hChevron3"/>
    <dgm:cxn modelId="{3BCD4FE8-E708-47AE-886D-9128B62B335C}" type="presParOf" srcId="{C827CFE9-75A5-4250-8037-CB804DEE4330}" destId="{3C7B24C9-C17C-46A7-AA04-4BDF0E7D1C5D}" srcOrd="3" destOrd="0" presId="urn:microsoft.com/office/officeart/2005/8/layout/hChevron3"/>
    <dgm:cxn modelId="{3E4B9926-A5C5-464D-B248-6654BDEEBA60}" type="presParOf" srcId="{C827CFE9-75A5-4250-8037-CB804DEE4330}" destId="{DBEF03FC-D21F-445C-B9D7-916D254D1B06}" srcOrd="4" destOrd="0" presId="urn:microsoft.com/office/officeart/2005/8/layout/hChevron3"/>
    <dgm:cxn modelId="{8E6B2B0E-47F0-40F8-A01A-F8DAA86BC4CF}" type="presParOf" srcId="{C827CFE9-75A5-4250-8037-CB804DEE4330}" destId="{3020CC57-77B7-4F29-A16C-718F7A70D3D6}" srcOrd="5" destOrd="0" presId="urn:microsoft.com/office/officeart/2005/8/layout/hChevron3"/>
    <dgm:cxn modelId="{3DFDC21D-7FDB-48ED-B05D-38DE1B7ABE7A}" type="presParOf" srcId="{C827CFE9-75A5-4250-8037-CB804DEE4330}" destId="{D7072782-844F-45B9-AE61-84BD80ECAE38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49F12D-3BD2-4FFD-8593-5CF9A587D37D}">
      <dsp:nvSpPr>
        <dsp:cNvPr id="0" name=""/>
        <dsp:cNvSpPr/>
      </dsp:nvSpPr>
      <dsp:spPr>
        <a:xfrm>
          <a:off x="1917" y="43928"/>
          <a:ext cx="1923482" cy="769393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674" tIns="29337" rIns="14669" bIns="29337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50" kern="1200"/>
            <a:t>2.1.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50" kern="1200"/>
            <a:t>VAJS dokumentide loomine ja muutmine</a:t>
          </a:r>
        </a:p>
      </dsp:txBody>
      <dsp:txXfrm>
        <a:off x="1917" y="43928"/>
        <a:ext cx="1731134" cy="769393"/>
      </dsp:txXfrm>
    </dsp:sp>
    <dsp:sp modelId="{A41373FA-AE39-4CD6-8A78-B02CFFFBD212}">
      <dsp:nvSpPr>
        <dsp:cNvPr id="0" name=""/>
        <dsp:cNvSpPr/>
      </dsp:nvSpPr>
      <dsp:spPr>
        <a:xfrm>
          <a:off x="1540703" y="43928"/>
          <a:ext cx="1923482" cy="76939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50" kern="1200"/>
            <a:t>2.2. Kommenteerimisring ja kaasamine</a:t>
          </a:r>
        </a:p>
      </dsp:txBody>
      <dsp:txXfrm>
        <a:off x="1925400" y="43928"/>
        <a:ext cx="1154089" cy="769393"/>
      </dsp:txXfrm>
    </dsp:sp>
    <dsp:sp modelId="{DBEF03FC-D21F-445C-B9D7-916D254D1B06}">
      <dsp:nvSpPr>
        <dsp:cNvPr id="0" name=""/>
        <dsp:cNvSpPr/>
      </dsp:nvSpPr>
      <dsp:spPr>
        <a:xfrm>
          <a:off x="3079489" y="43928"/>
          <a:ext cx="1923482" cy="76939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50" kern="1200"/>
            <a:t>2.3. Kooskõlastamine ja kinnitamine</a:t>
          </a:r>
        </a:p>
      </dsp:txBody>
      <dsp:txXfrm>
        <a:off x="3464186" y="43928"/>
        <a:ext cx="1154089" cy="769393"/>
      </dsp:txXfrm>
    </dsp:sp>
    <dsp:sp modelId="{D7072782-844F-45B9-AE61-84BD80ECAE38}">
      <dsp:nvSpPr>
        <dsp:cNvPr id="0" name=""/>
        <dsp:cNvSpPr/>
      </dsp:nvSpPr>
      <dsp:spPr>
        <a:xfrm>
          <a:off x="4620192" y="43928"/>
          <a:ext cx="1923482" cy="76939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50" kern="1200"/>
            <a:t>2.4. Kinnitatud dokumentide avaldamine</a:t>
          </a:r>
        </a:p>
      </dsp:txBody>
      <dsp:txXfrm>
        <a:off x="5004889" y="43928"/>
        <a:ext cx="1154089" cy="7693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0BDAA09535C42BD4675E76966D5C4" ma:contentTypeVersion="4" ma:contentTypeDescription="Loo uus dokument" ma:contentTypeScope="" ma:versionID="f31ec678d652da4aa5e8d5987c260afb">
  <xsd:schema xmlns:xsd="http://www.w3.org/2001/XMLSchema" xmlns:xs="http://www.w3.org/2001/XMLSchema" xmlns:p="http://schemas.microsoft.com/office/2006/metadata/properties" xmlns:ns2="71bd7e0c-272b-4d5f-87ba-462fe56d7d3f" targetNamespace="http://schemas.microsoft.com/office/2006/metadata/properties" ma:root="true" ma:fieldsID="ac95e8e4bdd22b8222fbdf954f7f4af9" ns2:_="">
    <xsd:import namespace="71bd7e0c-272b-4d5f-87ba-462fe56d7d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d7e0c-272b-4d5f-87ba-462fe56d7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3A5BF-CC8E-4887-B129-0BD29B33B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d7e0c-272b-4d5f-87ba-462fe56d7d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BDEFEF-B170-47D8-A0D8-E726E574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1117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2024-02-28T06:13:00Z</cp:lastPrinted>
  <dcterms:created xsi:type="dcterms:W3CDTF">2026-01-15T07:04:00Z</dcterms:created>
  <dcterms:modified xsi:type="dcterms:W3CDTF">2026-01-15T07:04:00Z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0x010100C970BDAA09535C42BD4675E76966D5C4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